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31C01" w14:textId="77777777" w:rsidR="00231CDA" w:rsidRPr="009960E8" w:rsidRDefault="00231CDA" w:rsidP="00345C51">
      <w:pPr>
        <w:suppressAutoHyphens/>
        <w:autoSpaceDE/>
        <w:autoSpaceDN/>
        <w:spacing w:before="0" w:line="360" w:lineRule="auto"/>
        <w:jc w:val="center"/>
        <w:rPr>
          <w:rFonts w:ascii="Verdana" w:hAnsi="Verdana"/>
          <w:b/>
          <w:w w:val="100"/>
          <w:sz w:val="20"/>
          <w:lang w:eastAsia="ar-SA"/>
        </w:rPr>
      </w:pPr>
      <w:bookmarkStart w:id="0" w:name="_Toc479751832"/>
      <w:bookmarkStart w:id="1" w:name="_Toc530036829"/>
      <w:bookmarkStart w:id="2" w:name="_Toc45283839"/>
    </w:p>
    <w:p w14:paraId="66D13AD8" w14:textId="3BDBD4FC" w:rsidR="00345C51" w:rsidRPr="00E62A30" w:rsidRDefault="009F0EE2" w:rsidP="00D318E1">
      <w:pPr>
        <w:suppressAutoHyphens/>
        <w:autoSpaceDE/>
        <w:autoSpaceDN/>
        <w:spacing w:before="0" w:line="360" w:lineRule="auto"/>
        <w:rPr>
          <w:rFonts w:ascii="Verdana" w:hAnsi="Verdana"/>
          <w:b/>
          <w:w w:val="100"/>
          <w:sz w:val="20"/>
          <w:lang w:eastAsia="ar-SA"/>
        </w:rPr>
      </w:pPr>
      <w:r w:rsidRPr="00E62A30">
        <w:rPr>
          <w:rFonts w:ascii="Verdana" w:hAnsi="Verdana"/>
          <w:b/>
          <w:w w:val="100"/>
          <w:sz w:val="20"/>
          <w:lang w:eastAsia="ar-SA"/>
        </w:rPr>
        <w:t xml:space="preserve">                                                      UMOWA NR </w:t>
      </w:r>
    </w:p>
    <w:p w14:paraId="03CB5E8B" w14:textId="79F92B42" w:rsidR="00345C51" w:rsidRPr="00E62A30" w:rsidRDefault="009F0EE2" w:rsidP="00345C51">
      <w:pPr>
        <w:suppressAutoHyphens/>
        <w:autoSpaceDE/>
        <w:autoSpaceDN/>
        <w:spacing w:before="0" w:line="360" w:lineRule="auto"/>
        <w:rPr>
          <w:rFonts w:ascii="Verdana" w:hAnsi="Verdana"/>
          <w:b/>
          <w:w w:val="100"/>
          <w:sz w:val="20"/>
          <w:lang w:eastAsia="ar-SA"/>
        </w:rPr>
      </w:pPr>
      <w:r w:rsidRPr="00E62A30">
        <w:rPr>
          <w:rFonts w:ascii="Verdana" w:hAnsi="Verdana"/>
          <w:b/>
          <w:w w:val="100"/>
          <w:sz w:val="20"/>
          <w:lang w:eastAsia="ar-SA"/>
        </w:rPr>
        <w:t xml:space="preserve">Zawarta </w:t>
      </w:r>
      <w:r w:rsidR="00345C51" w:rsidRPr="00E62A30">
        <w:rPr>
          <w:rFonts w:ascii="Verdana" w:hAnsi="Verdana"/>
          <w:b/>
          <w:w w:val="100"/>
          <w:sz w:val="20"/>
          <w:lang w:eastAsia="ar-SA"/>
        </w:rPr>
        <w:t>pomiędzy</w:t>
      </w:r>
      <w:r w:rsidRPr="00E62A30">
        <w:rPr>
          <w:rFonts w:ascii="Verdana" w:hAnsi="Verdana"/>
          <w:b/>
          <w:w w:val="100"/>
          <w:sz w:val="20"/>
          <w:lang w:eastAsia="ar-SA"/>
        </w:rPr>
        <w:t>:</w:t>
      </w:r>
    </w:p>
    <w:p w14:paraId="2BF6A774" w14:textId="77777777" w:rsidR="00345C51" w:rsidRPr="00E62A30" w:rsidRDefault="00345C51" w:rsidP="00345C51">
      <w:pPr>
        <w:suppressAutoHyphens/>
        <w:autoSpaceDE/>
        <w:autoSpaceDN/>
        <w:spacing w:before="0" w:line="360" w:lineRule="auto"/>
        <w:rPr>
          <w:rFonts w:ascii="Verdana" w:hAnsi="Verdana"/>
          <w:b/>
          <w:w w:val="100"/>
          <w:sz w:val="20"/>
          <w:lang w:eastAsia="ar-SA"/>
        </w:rPr>
      </w:pPr>
      <w:r w:rsidRPr="00E62A30">
        <w:rPr>
          <w:rFonts w:ascii="Verdana" w:hAnsi="Verdana"/>
          <w:w w:val="100"/>
          <w:sz w:val="20"/>
          <w:lang w:eastAsia="ar-SA"/>
        </w:rPr>
        <w:t>Skarbem Państwa – Generalnym Dyrektorem Dróg Krajowych i Autostrad,</w:t>
      </w:r>
      <w:r w:rsidRPr="00E943A5">
        <w:rPr>
          <w:rFonts w:ascii="Verdana" w:hAnsi="Verdana"/>
          <w:b/>
          <w:w w:val="100"/>
          <w:sz w:val="20"/>
          <w:lang w:eastAsia="ar-SA"/>
        </w:rPr>
        <w:t xml:space="preserve"> </w:t>
      </w:r>
      <w:r w:rsidRPr="00E62A30">
        <w:rPr>
          <w:rFonts w:ascii="Verdana" w:hAnsi="Verdana"/>
          <w:w w:val="100"/>
          <w:sz w:val="20"/>
          <w:lang w:eastAsia="ar-SA"/>
        </w:rPr>
        <w:t xml:space="preserve">reprezentowanym przez: </w:t>
      </w:r>
    </w:p>
    <w:p w14:paraId="3082E662" w14:textId="77777777" w:rsidR="00345C51" w:rsidRPr="00E62A30" w:rsidRDefault="00345C51" w:rsidP="00345C51">
      <w:pPr>
        <w:suppressAutoHyphens/>
        <w:spacing w:before="0" w:line="360" w:lineRule="auto"/>
        <w:jc w:val="left"/>
        <w:rPr>
          <w:rFonts w:ascii="Verdana" w:hAnsi="Verdana"/>
          <w:w w:val="100"/>
          <w:sz w:val="20"/>
          <w:lang w:eastAsia="ar-SA"/>
        </w:rPr>
      </w:pPr>
    </w:p>
    <w:p w14:paraId="28CCFDE4" w14:textId="77777777" w:rsidR="00345C51" w:rsidRPr="00E62A30" w:rsidRDefault="00345C51" w:rsidP="00345C51">
      <w:pPr>
        <w:suppressAutoHyphens/>
        <w:spacing w:before="0" w:line="360" w:lineRule="auto"/>
        <w:jc w:val="left"/>
        <w:rPr>
          <w:rFonts w:ascii="Verdana" w:hAnsi="Verdana"/>
          <w:w w:val="100"/>
          <w:sz w:val="20"/>
          <w:lang w:eastAsia="ar-SA"/>
        </w:rPr>
      </w:pPr>
      <w:r w:rsidRPr="00E62A30">
        <w:rPr>
          <w:rFonts w:ascii="Verdana" w:hAnsi="Verdana"/>
          <w:w w:val="100"/>
          <w:sz w:val="20"/>
          <w:lang w:eastAsia="ar-SA"/>
        </w:rPr>
        <w:t>p. ..........................................................................................</w:t>
      </w:r>
    </w:p>
    <w:p w14:paraId="5B34E7D2" w14:textId="77777777" w:rsidR="00345C51" w:rsidRPr="00E62A30" w:rsidRDefault="00345C51" w:rsidP="00345C51">
      <w:pPr>
        <w:suppressAutoHyphens/>
        <w:spacing w:before="0" w:line="360" w:lineRule="auto"/>
        <w:jc w:val="left"/>
        <w:rPr>
          <w:rFonts w:ascii="Verdana" w:hAnsi="Verdana"/>
          <w:w w:val="100"/>
          <w:sz w:val="20"/>
          <w:lang w:eastAsia="ar-SA"/>
        </w:rPr>
      </w:pPr>
    </w:p>
    <w:p w14:paraId="17AE54E2" w14:textId="77777777" w:rsidR="00345C51" w:rsidRPr="00E62A30" w:rsidRDefault="00345C51" w:rsidP="00345C51">
      <w:pPr>
        <w:suppressAutoHyphens/>
        <w:spacing w:before="0" w:line="360" w:lineRule="auto"/>
        <w:jc w:val="left"/>
        <w:rPr>
          <w:rFonts w:ascii="Verdana" w:hAnsi="Verdana"/>
          <w:w w:val="100"/>
          <w:sz w:val="20"/>
          <w:lang w:eastAsia="ar-SA"/>
        </w:rPr>
      </w:pPr>
      <w:r w:rsidRPr="00E62A30">
        <w:rPr>
          <w:rFonts w:ascii="Verdana" w:hAnsi="Verdana"/>
          <w:w w:val="100"/>
          <w:sz w:val="20"/>
          <w:lang w:eastAsia="ar-SA"/>
        </w:rPr>
        <w:t>p. ..........................................................................................</w:t>
      </w:r>
    </w:p>
    <w:p w14:paraId="15FB23AB" w14:textId="77777777" w:rsidR="00345C51" w:rsidRPr="00E62A30" w:rsidRDefault="00345C51" w:rsidP="00345C51">
      <w:pPr>
        <w:suppressAutoHyphens/>
        <w:spacing w:before="0" w:line="360" w:lineRule="auto"/>
        <w:jc w:val="left"/>
        <w:rPr>
          <w:rFonts w:ascii="Verdana" w:hAnsi="Verdana"/>
          <w:w w:val="100"/>
          <w:sz w:val="20"/>
          <w:lang w:eastAsia="ar-SA"/>
        </w:rPr>
      </w:pPr>
    </w:p>
    <w:p w14:paraId="5E94081F" w14:textId="2FFE2DAE" w:rsidR="00345C51" w:rsidRPr="00E62A30" w:rsidRDefault="00345C51" w:rsidP="00345C51">
      <w:pPr>
        <w:suppressAutoHyphens/>
        <w:spacing w:before="0" w:line="360" w:lineRule="auto"/>
        <w:jc w:val="left"/>
        <w:rPr>
          <w:rFonts w:ascii="Verdana" w:hAnsi="Verdana"/>
          <w:w w:val="100"/>
          <w:sz w:val="20"/>
          <w:lang w:eastAsia="ar-SA"/>
        </w:rPr>
      </w:pPr>
      <w:r w:rsidRPr="00E62A30">
        <w:rPr>
          <w:rFonts w:ascii="Verdana" w:hAnsi="Verdana"/>
          <w:w w:val="100"/>
          <w:sz w:val="20"/>
          <w:lang w:eastAsia="ar-SA"/>
        </w:rPr>
        <w:t>Oddziału Generalnej Dyrekcji Dróg Krajowych i Auto</w:t>
      </w:r>
      <w:r w:rsidR="005B7144" w:rsidRPr="00E62A30">
        <w:rPr>
          <w:rFonts w:ascii="Verdana" w:hAnsi="Verdana"/>
          <w:w w:val="100"/>
          <w:sz w:val="20"/>
          <w:lang w:eastAsia="ar-SA"/>
        </w:rPr>
        <w:t>strad w Łodzi</w:t>
      </w:r>
      <w:r w:rsidR="007520CA" w:rsidRPr="00E62A30">
        <w:rPr>
          <w:rFonts w:ascii="Verdana" w:hAnsi="Verdana"/>
          <w:w w:val="100"/>
          <w:sz w:val="20"/>
          <w:lang w:eastAsia="ar-SA"/>
        </w:rPr>
        <w:t>, ul. Irysowa 2, 91-857</w:t>
      </w:r>
      <w:r w:rsidRPr="00E62A30">
        <w:rPr>
          <w:rFonts w:ascii="Verdana" w:hAnsi="Verdana"/>
          <w:w w:val="100"/>
          <w:sz w:val="20"/>
          <w:lang w:eastAsia="ar-SA"/>
        </w:rPr>
        <w:t>, REGON</w:t>
      </w:r>
      <w:r w:rsidRPr="00E62A30">
        <w:rPr>
          <w:rFonts w:ascii="Verdana" w:hAnsi="Verdana"/>
          <w:spacing w:val="-35"/>
          <w:w w:val="100"/>
          <w:sz w:val="20"/>
          <w:lang w:eastAsia="ar-SA"/>
        </w:rPr>
        <w:t xml:space="preserve"> </w:t>
      </w:r>
      <w:r w:rsidR="005B7144" w:rsidRPr="00E62A30">
        <w:rPr>
          <w:rFonts w:ascii="Verdana" w:hAnsi="Verdana"/>
          <w:w w:val="100"/>
          <w:sz w:val="20"/>
          <w:lang w:eastAsia="ar-SA"/>
        </w:rPr>
        <w:t>:017511575-………….</w:t>
      </w:r>
      <w:r w:rsidRPr="00E62A30">
        <w:rPr>
          <w:rFonts w:ascii="Verdana" w:hAnsi="Verdana"/>
          <w:w w:val="100"/>
          <w:sz w:val="20"/>
          <w:lang w:eastAsia="ar-SA"/>
        </w:rPr>
        <w:t>,  NIP</w:t>
      </w:r>
      <w:r w:rsidRPr="00E62A30">
        <w:rPr>
          <w:rFonts w:ascii="Verdana" w:hAnsi="Verdana"/>
          <w:spacing w:val="-35"/>
          <w:w w:val="100"/>
          <w:sz w:val="20"/>
          <w:lang w:eastAsia="ar-SA"/>
        </w:rPr>
        <w:t xml:space="preserve"> </w:t>
      </w:r>
      <w:r w:rsidR="007520CA" w:rsidRPr="00E62A30">
        <w:rPr>
          <w:rFonts w:ascii="Verdana" w:hAnsi="Verdana"/>
          <w:w w:val="100"/>
          <w:sz w:val="20"/>
          <w:lang w:eastAsia="ar-SA"/>
        </w:rPr>
        <w:t>:725 17 13 273</w:t>
      </w:r>
      <w:r w:rsidRPr="00E62A30">
        <w:rPr>
          <w:rFonts w:ascii="Verdana" w:hAnsi="Verdana"/>
          <w:w w:val="100"/>
          <w:sz w:val="20"/>
          <w:lang w:eastAsia="ar-SA"/>
        </w:rPr>
        <w:t>, zwanym dalej,</w:t>
      </w:r>
    </w:p>
    <w:p w14:paraId="70088585" w14:textId="77777777" w:rsidR="00345C51" w:rsidRPr="00E62A30" w:rsidRDefault="00345C51" w:rsidP="00345C51">
      <w:pPr>
        <w:suppressAutoHyphens/>
        <w:autoSpaceDE/>
        <w:autoSpaceDN/>
        <w:spacing w:before="0" w:line="360" w:lineRule="auto"/>
        <w:rPr>
          <w:rFonts w:ascii="Verdana" w:hAnsi="Verdana"/>
          <w:b/>
          <w:w w:val="100"/>
          <w:sz w:val="20"/>
          <w:lang w:eastAsia="ar-SA"/>
        </w:rPr>
      </w:pPr>
      <w:r w:rsidRPr="00E62A30">
        <w:rPr>
          <w:rFonts w:ascii="Verdana" w:hAnsi="Verdana"/>
          <w:w w:val="100"/>
          <w:sz w:val="20"/>
          <w:lang w:eastAsia="ar-SA"/>
        </w:rPr>
        <w:t xml:space="preserve"> „</w:t>
      </w:r>
      <w:r w:rsidRPr="00E62A30">
        <w:rPr>
          <w:rFonts w:ascii="Verdana" w:hAnsi="Verdana"/>
          <w:b/>
          <w:w w:val="100"/>
          <w:sz w:val="20"/>
          <w:lang w:eastAsia="ar-SA"/>
        </w:rPr>
        <w:t>Zamawiającym</w:t>
      </w:r>
      <w:r w:rsidRPr="00E62A30">
        <w:rPr>
          <w:rFonts w:ascii="Verdana" w:hAnsi="Verdana"/>
          <w:w w:val="100"/>
          <w:sz w:val="20"/>
          <w:lang w:eastAsia="ar-SA"/>
        </w:rPr>
        <w:t xml:space="preserve">”, </w:t>
      </w:r>
    </w:p>
    <w:p w14:paraId="11F72D9D" w14:textId="77777777" w:rsidR="00345C51" w:rsidRPr="00E62A30" w:rsidRDefault="00345C51" w:rsidP="00345C51">
      <w:pPr>
        <w:suppressAutoHyphens/>
        <w:autoSpaceDE/>
        <w:autoSpaceDN/>
        <w:spacing w:before="0" w:line="360" w:lineRule="auto"/>
        <w:rPr>
          <w:rFonts w:ascii="Verdana" w:hAnsi="Verdana"/>
          <w:b/>
          <w:bCs/>
          <w:w w:val="100"/>
          <w:sz w:val="20"/>
          <w:lang w:eastAsia="ar-SA"/>
        </w:rPr>
      </w:pPr>
    </w:p>
    <w:p w14:paraId="529DA1E5" w14:textId="77777777" w:rsidR="00345C51" w:rsidRPr="00E62A30" w:rsidRDefault="00345C51" w:rsidP="00345C51">
      <w:pPr>
        <w:suppressAutoHyphens/>
        <w:autoSpaceDE/>
        <w:autoSpaceDN/>
        <w:spacing w:before="0" w:line="360" w:lineRule="auto"/>
        <w:rPr>
          <w:rFonts w:ascii="Verdana" w:hAnsi="Verdana"/>
          <w:b/>
          <w:bCs/>
          <w:w w:val="100"/>
          <w:sz w:val="20"/>
          <w:lang w:eastAsia="ar-SA"/>
        </w:rPr>
      </w:pPr>
      <w:r w:rsidRPr="00E62A30">
        <w:rPr>
          <w:rFonts w:ascii="Verdana" w:hAnsi="Verdana"/>
          <w:b/>
          <w:bCs/>
          <w:w w:val="100"/>
          <w:sz w:val="20"/>
          <w:lang w:eastAsia="ar-SA"/>
        </w:rPr>
        <w:t>a</w:t>
      </w:r>
    </w:p>
    <w:p w14:paraId="0458C16F" w14:textId="77777777" w:rsidR="00345C51" w:rsidRPr="00E62A30" w:rsidRDefault="00345C51" w:rsidP="00345C51">
      <w:pPr>
        <w:autoSpaceDE/>
        <w:autoSpaceDN/>
        <w:spacing w:before="0" w:line="360" w:lineRule="auto"/>
        <w:jc w:val="left"/>
        <w:rPr>
          <w:rFonts w:ascii="Verdana" w:eastAsia="Calibri" w:hAnsi="Verdana"/>
          <w:w w:val="100"/>
          <w:sz w:val="20"/>
        </w:rPr>
      </w:pPr>
      <w:r w:rsidRPr="00E62A30">
        <w:rPr>
          <w:rFonts w:ascii="Verdana" w:eastAsia="Calibri" w:hAnsi="Verdana"/>
          <w:w w:val="100"/>
          <w:sz w:val="20"/>
        </w:rPr>
        <w:t>…</w:t>
      </w:r>
    </w:p>
    <w:p w14:paraId="5C0180BC" w14:textId="77777777" w:rsidR="00345C51" w:rsidRPr="00E62A30" w:rsidRDefault="00345C51" w:rsidP="00345C51">
      <w:pPr>
        <w:autoSpaceDE/>
        <w:autoSpaceDN/>
        <w:spacing w:before="0" w:line="360" w:lineRule="auto"/>
        <w:jc w:val="left"/>
        <w:rPr>
          <w:rFonts w:ascii="Verdana" w:eastAsia="Calibri" w:hAnsi="Verdana"/>
          <w:w w:val="100"/>
          <w:sz w:val="20"/>
        </w:rPr>
      </w:pPr>
      <w:r w:rsidRPr="00E62A30">
        <w:rPr>
          <w:rFonts w:ascii="Verdana" w:eastAsia="Calibri" w:hAnsi="Verdana"/>
          <w:w w:val="100"/>
          <w:sz w:val="20"/>
        </w:rPr>
        <w:t>reprezentowaną/</w:t>
      </w:r>
      <w:proofErr w:type="spellStart"/>
      <w:r w:rsidRPr="00E62A30">
        <w:rPr>
          <w:rFonts w:ascii="Verdana" w:eastAsia="Calibri" w:hAnsi="Verdana"/>
          <w:w w:val="100"/>
          <w:sz w:val="20"/>
        </w:rPr>
        <w:t>ym</w:t>
      </w:r>
      <w:proofErr w:type="spellEnd"/>
      <w:r w:rsidRPr="00E62A30">
        <w:rPr>
          <w:rFonts w:ascii="Verdana" w:eastAsia="Calibri" w:hAnsi="Verdana"/>
          <w:w w:val="100"/>
          <w:sz w:val="20"/>
        </w:rPr>
        <w:t xml:space="preserve"> przez;</w:t>
      </w:r>
    </w:p>
    <w:p w14:paraId="40B49C17" w14:textId="77777777" w:rsidR="00345C51" w:rsidRPr="00E62A30" w:rsidRDefault="00345C51" w:rsidP="00345C51">
      <w:pPr>
        <w:autoSpaceDE/>
        <w:autoSpaceDN/>
        <w:spacing w:before="0" w:line="360" w:lineRule="auto"/>
        <w:jc w:val="left"/>
        <w:rPr>
          <w:rFonts w:ascii="Verdana" w:eastAsia="Calibri" w:hAnsi="Verdana"/>
          <w:w w:val="100"/>
          <w:sz w:val="20"/>
        </w:rPr>
      </w:pPr>
      <w:r w:rsidRPr="00E62A30">
        <w:rPr>
          <w:rFonts w:ascii="Verdana" w:eastAsia="Calibri" w:hAnsi="Verdana"/>
          <w:w w:val="100"/>
          <w:sz w:val="20"/>
        </w:rPr>
        <w:t>1. ………………………………………………………………</w:t>
      </w:r>
    </w:p>
    <w:p w14:paraId="6BD4F87E" w14:textId="77777777" w:rsidR="00345C51" w:rsidRPr="00E62A30" w:rsidRDefault="00345C51" w:rsidP="00345C51">
      <w:pPr>
        <w:autoSpaceDE/>
        <w:autoSpaceDN/>
        <w:spacing w:before="0" w:line="360" w:lineRule="auto"/>
        <w:jc w:val="left"/>
        <w:rPr>
          <w:rFonts w:ascii="Verdana" w:eastAsia="Calibri" w:hAnsi="Verdana"/>
          <w:w w:val="100"/>
          <w:sz w:val="20"/>
        </w:rPr>
      </w:pPr>
      <w:r w:rsidRPr="00E62A30">
        <w:rPr>
          <w:rFonts w:ascii="Verdana" w:eastAsia="Calibri" w:hAnsi="Verdana"/>
          <w:w w:val="100"/>
          <w:sz w:val="20"/>
        </w:rPr>
        <w:t>2. ………………………………………………………………</w:t>
      </w:r>
    </w:p>
    <w:p w14:paraId="644DE751" w14:textId="77777777" w:rsidR="00345C51" w:rsidRPr="00E62A30" w:rsidRDefault="00345C51" w:rsidP="00345C51">
      <w:pPr>
        <w:autoSpaceDE/>
        <w:autoSpaceDN/>
        <w:spacing w:before="0" w:line="360" w:lineRule="auto"/>
        <w:jc w:val="left"/>
        <w:rPr>
          <w:rFonts w:ascii="Verdana" w:eastAsia="Calibri" w:hAnsi="Verdana"/>
          <w:b/>
          <w:w w:val="100"/>
          <w:sz w:val="20"/>
        </w:rPr>
      </w:pPr>
      <w:r w:rsidRPr="00E62A30">
        <w:rPr>
          <w:rFonts w:ascii="Verdana" w:eastAsia="Calibri" w:hAnsi="Verdana"/>
          <w:w w:val="100"/>
          <w:sz w:val="20"/>
        </w:rPr>
        <w:t>zwana/</w:t>
      </w:r>
      <w:proofErr w:type="spellStart"/>
      <w:r w:rsidRPr="00E62A30">
        <w:rPr>
          <w:rFonts w:ascii="Verdana" w:eastAsia="Calibri" w:hAnsi="Verdana"/>
          <w:w w:val="100"/>
          <w:sz w:val="20"/>
        </w:rPr>
        <w:t>ym</w:t>
      </w:r>
      <w:proofErr w:type="spellEnd"/>
      <w:r w:rsidRPr="00E62A30">
        <w:rPr>
          <w:rFonts w:ascii="Verdana" w:eastAsia="Calibri" w:hAnsi="Verdana"/>
          <w:w w:val="100"/>
          <w:sz w:val="20"/>
        </w:rPr>
        <w:t xml:space="preserve"> dalej </w:t>
      </w:r>
      <w:r w:rsidRPr="00E62A30">
        <w:rPr>
          <w:rFonts w:ascii="Verdana" w:eastAsia="Calibri" w:hAnsi="Verdana"/>
          <w:b/>
          <w:w w:val="100"/>
          <w:sz w:val="20"/>
        </w:rPr>
        <w:t>„Wykonawcą”</w:t>
      </w:r>
    </w:p>
    <w:p w14:paraId="1BAFFDD9" w14:textId="77777777" w:rsidR="00345C51" w:rsidRPr="00E62A30" w:rsidRDefault="00345C51" w:rsidP="00345C51">
      <w:pPr>
        <w:suppressAutoHyphens/>
        <w:autoSpaceDE/>
        <w:autoSpaceDN/>
        <w:spacing w:before="0" w:line="360" w:lineRule="auto"/>
        <w:rPr>
          <w:rFonts w:ascii="Verdana" w:hAnsi="Verdana"/>
          <w:w w:val="100"/>
          <w:sz w:val="20"/>
          <w:lang w:eastAsia="ar-SA"/>
        </w:rPr>
      </w:pPr>
      <w:r w:rsidRPr="00E62A30">
        <w:rPr>
          <w:rFonts w:ascii="Verdana" w:hAnsi="Verdana"/>
          <w:w w:val="100"/>
          <w:sz w:val="20"/>
          <w:lang w:eastAsia="ar-SA"/>
        </w:rPr>
        <w:t>zaś wspólnie zwani dalej „</w:t>
      </w:r>
      <w:r w:rsidRPr="00E62A30">
        <w:rPr>
          <w:rFonts w:ascii="Verdana" w:hAnsi="Verdana"/>
          <w:b/>
          <w:w w:val="100"/>
          <w:sz w:val="20"/>
          <w:lang w:eastAsia="ar-SA"/>
        </w:rPr>
        <w:t>Stronami</w:t>
      </w:r>
      <w:r w:rsidRPr="00E62A30">
        <w:rPr>
          <w:rFonts w:ascii="Verdana" w:hAnsi="Verdana"/>
          <w:w w:val="100"/>
          <w:sz w:val="20"/>
          <w:lang w:eastAsia="ar-SA"/>
        </w:rPr>
        <w:t>”</w:t>
      </w:r>
    </w:p>
    <w:p w14:paraId="49AA2521" w14:textId="43B94487" w:rsidR="00B93053" w:rsidRPr="00E62A30" w:rsidRDefault="00345C51" w:rsidP="00345C51">
      <w:pPr>
        <w:suppressAutoHyphens/>
        <w:autoSpaceDE/>
        <w:autoSpaceDN/>
        <w:spacing w:before="0" w:line="360" w:lineRule="auto"/>
        <w:rPr>
          <w:rFonts w:ascii="Verdana" w:hAnsi="Verdana"/>
          <w:w w:val="100"/>
          <w:sz w:val="20"/>
          <w:lang w:eastAsia="ar-SA"/>
        </w:rPr>
      </w:pPr>
      <w:r w:rsidRPr="00E62A30">
        <w:rPr>
          <w:rFonts w:ascii="Verdana" w:hAnsi="Verdana"/>
          <w:w w:val="100"/>
          <w:sz w:val="20"/>
          <w:lang w:eastAsia="ar-SA"/>
        </w:rPr>
        <w:t>o treści:</w:t>
      </w:r>
    </w:p>
    <w:p w14:paraId="58545B8A" w14:textId="2F6EB89C" w:rsidR="00EB1BAD" w:rsidRPr="00133355" w:rsidRDefault="007C65AD" w:rsidP="00133355">
      <w:pPr>
        <w:pStyle w:val="NormalN"/>
        <w:numPr>
          <w:ilvl w:val="0"/>
          <w:numId w:val="0"/>
        </w:numPr>
        <w:spacing w:before="120" w:after="120" w:line="264" w:lineRule="auto"/>
        <w:ind w:left="425" w:hanging="425"/>
        <w:rPr>
          <w:rFonts w:ascii="Verdana" w:hAnsi="Verdana"/>
          <w:sz w:val="20"/>
          <w:szCs w:val="20"/>
        </w:rPr>
      </w:pPr>
      <w:r w:rsidRPr="00133355">
        <w:rPr>
          <w:rFonts w:ascii="Verdana" w:hAnsi="Verdana"/>
          <w:sz w:val="20"/>
          <w:szCs w:val="20"/>
        </w:rPr>
        <w:t xml:space="preserve">Podstawę zawarcia niniejszej umowy stanowi postępowanie o udzielenie zamówienia o wartości do 130 000,00 zł (netto) z wyłączeniem przepisów ustawy z dnia 11 września 2019 r. Prawo zamówień publicznych </w:t>
      </w:r>
      <w:r w:rsidR="00133355" w:rsidRPr="00133355">
        <w:rPr>
          <w:rFonts w:ascii="Verdana" w:hAnsi="Verdana"/>
          <w:sz w:val="20"/>
          <w:szCs w:val="20"/>
        </w:rPr>
        <w:t>Prawo zamówień publicznych</w:t>
      </w:r>
      <w:r w:rsidR="00133355">
        <w:rPr>
          <w:rFonts w:ascii="Verdana" w:hAnsi="Verdana"/>
          <w:sz w:val="20"/>
          <w:szCs w:val="20"/>
        </w:rPr>
        <w:t xml:space="preserve"> </w:t>
      </w:r>
      <w:r w:rsidR="00133355" w:rsidRPr="00133355">
        <w:rPr>
          <w:rFonts w:ascii="Verdana" w:hAnsi="Verdana"/>
          <w:sz w:val="20"/>
          <w:szCs w:val="20"/>
        </w:rPr>
        <w:t>Dz.U. z 2019 r. poz. 2019</w:t>
      </w:r>
      <w:r w:rsidR="00133355">
        <w:rPr>
          <w:rFonts w:ascii="Verdana" w:hAnsi="Verdana"/>
          <w:sz w:val="20"/>
          <w:szCs w:val="20"/>
        </w:rPr>
        <w:t xml:space="preserve"> </w:t>
      </w:r>
      <w:proofErr w:type="spellStart"/>
      <w:r w:rsidR="00133355" w:rsidRPr="00133355">
        <w:rPr>
          <w:rFonts w:ascii="Verdana" w:hAnsi="Verdana"/>
          <w:sz w:val="20"/>
          <w:szCs w:val="20"/>
        </w:rPr>
        <w:t>t.j</w:t>
      </w:r>
      <w:proofErr w:type="spellEnd"/>
      <w:r w:rsidR="00133355" w:rsidRPr="00133355">
        <w:rPr>
          <w:rFonts w:ascii="Verdana" w:hAnsi="Verdana"/>
          <w:sz w:val="20"/>
          <w:szCs w:val="20"/>
        </w:rPr>
        <w:t xml:space="preserve">. Dz.U. z 2024 r. poz. 1320 </w:t>
      </w:r>
      <w:r w:rsidR="002E1D68" w:rsidRPr="00133355">
        <w:rPr>
          <w:rFonts w:ascii="Verdana" w:hAnsi="Verdana"/>
          <w:sz w:val="20"/>
          <w:szCs w:val="20"/>
          <w:lang w:eastAsia="ar-SA"/>
        </w:rPr>
        <w:t xml:space="preserve">pod </w:t>
      </w:r>
      <w:r w:rsidRPr="00133355">
        <w:rPr>
          <w:rFonts w:ascii="Verdana" w:hAnsi="Verdana"/>
          <w:sz w:val="20"/>
          <w:szCs w:val="20"/>
          <w:lang w:eastAsia="ar-SA"/>
        </w:rPr>
        <w:t xml:space="preserve">nazwą: </w:t>
      </w:r>
      <w:r w:rsidR="00EB1BAD" w:rsidRPr="00133355">
        <w:rPr>
          <w:rFonts w:ascii="Verdana" w:eastAsiaTheme="minorHAnsi" w:hAnsi="Verdana" w:cstheme="minorBidi"/>
          <w:b/>
          <w:bCs/>
          <w:sz w:val="20"/>
          <w:szCs w:val="20"/>
        </w:rPr>
        <w:t>Zakup wraz z dostawą samochodu osobowego dla GDDKIA Oddział w Łodzi.</w:t>
      </w:r>
      <w:r w:rsidR="00EB1BAD" w:rsidRPr="00133355">
        <w:rPr>
          <w:rFonts w:ascii="Verdana" w:hAnsi="Verdana"/>
          <w:b/>
          <w:bCs/>
          <w:sz w:val="20"/>
          <w:szCs w:val="20"/>
        </w:rPr>
        <w:t xml:space="preserve"> </w:t>
      </w:r>
    </w:p>
    <w:p w14:paraId="3586BB3F" w14:textId="50D19C19" w:rsidR="007C65AD" w:rsidRPr="00133355" w:rsidRDefault="007C65AD" w:rsidP="00EB1BAD">
      <w:pPr>
        <w:pStyle w:val="NormalN"/>
        <w:numPr>
          <w:ilvl w:val="0"/>
          <w:numId w:val="0"/>
        </w:numPr>
        <w:rPr>
          <w:rFonts w:ascii="Verdana" w:hAnsi="Verdana"/>
          <w:sz w:val="20"/>
          <w:szCs w:val="20"/>
        </w:rPr>
      </w:pPr>
    </w:p>
    <w:p w14:paraId="1F5F3EC7" w14:textId="77777777" w:rsidR="00A676A8" w:rsidRPr="00E62A30" w:rsidRDefault="00A676A8" w:rsidP="00A676A8">
      <w:pPr>
        <w:keepNext/>
        <w:widowControl w:val="0"/>
        <w:spacing w:before="120" w:after="120" w:line="264" w:lineRule="auto"/>
        <w:ind w:left="568"/>
        <w:jc w:val="center"/>
        <w:outlineLvl w:val="0"/>
        <w:rPr>
          <w:rFonts w:ascii="Verdana" w:hAnsi="Verdana" w:cs="Open Sans"/>
          <w:b/>
          <w:w w:val="100"/>
          <w:sz w:val="20"/>
        </w:rPr>
      </w:pPr>
      <w:r w:rsidRPr="00E62A30">
        <w:rPr>
          <w:rFonts w:ascii="Verdana" w:hAnsi="Verdana" w:cs="Open Sans"/>
          <w:b/>
          <w:bCs/>
          <w:w w:val="100"/>
          <w:sz w:val="20"/>
        </w:rPr>
        <w:t xml:space="preserve">§ 1 </w:t>
      </w:r>
      <w:r w:rsidRPr="00E62A30">
        <w:rPr>
          <w:rFonts w:ascii="Verdana" w:hAnsi="Verdana" w:cs="Open Sans"/>
          <w:b/>
          <w:bCs/>
          <w:w w:val="100"/>
          <w:sz w:val="20"/>
        </w:rPr>
        <w:br/>
        <w:t>Przedmiot Umowy</w:t>
      </w:r>
      <w:bookmarkEnd w:id="0"/>
      <w:bookmarkEnd w:id="1"/>
      <w:bookmarkEnd w:id="2"/>
    </w:p>
    <w:p w14:paraId="23F81F54" w14:textId="081B9386" w:rsidR="00A676A8" w:rsidRPr="00E62A30" w:rsidRDefault="00A676A8" w:rsidP="00A676A8">
      <w:pPr>
        <w:numPr>
          <w:ilvl w:val="0"/>
          <w:numId w:val="16"/>
        </w:numPr>
        <w:tabs>
          <w:tab w:val="left" w:pos="142"/>
        </w:tabs>
        <w:adjustRightInd w:val="0"/>
        <w:spacing w:before="120" w:after="120" w:line="264" w:lineRule="auto"/>
        <w:ind w:left="454" w:hanging="454"/>
        <w:rPr>
          <w:rFonts w:ascii="Verdana" w:eastAsia="Arial Unicode MS" w:hAnsi="Verdana" w:cs="Open Sans"/>
          <w:w w:val="100"/>
          <w:sz w:val="20"/>
        </w:rPr>
      </w:pPr>
      <w:r w:rsidRPr="00E62A30">
        <w:rPr>
          <w:rFonts w:ascii="Verdana" w:eastAsia="Arial Unicode MS" w:hAnsi="Verdana" w:cs="Open Sans"/>
          <w:w w:val="100"/>
          <w:sz w:val="20"/>
        </w:rPr>
        <w:t xml:space="preserve">Przedmiotem umowy jest dostawa </w:t>
      </w:r>
      <w:r w:rsidR="007B0C2F" w:rsidRPr="00E62A30">
        <w:rPr>
          <w:rFonts w:ascii="Verdana" w:hAnsi="Verdana" w:cs="Open Sans"/>
          <w:iCs/>
          <w:w w:val="100"/>
          <w:sz w:val="20"/>
        </w:rPr>
        <w:t>1</w:t>
      </w:r>
      <w:r w:rsidRPr="00E62A30">
        <w:rPr>
          <w:rFonts w:ascii="Verdana" w:hAnsi="Verdana" w:cs="Open Sans"/>
          <w:iCs/>
          <w:w w:val="100"/>
          <w:sz w:val="20"/>
        </w:rPr>
        <w:t xml:space="preserve"> szt. fabrycznie </w:t>
      </w:r>
      <w:r w:rsidR="00B93053" w:rsidRPr="00E62A30">
        <w:rPr>
          <w:rFonts w:ascii="Verdana" w:hAnsi="Verdana" w:cs="Open Sans"/>
          <w:iCs/>
          <w:w w:val="100"/>
          <w:sz w:val="20"/>
        </w:rPr>
        <w:t>nowego</w:t>
      </w:r>
      <w:r w:rsidRPr="00E943A5">
        <w:rPr>
          <w:rFonts w:ascii="Verdana" w:hAnsi="Verdana" w:cs="Open Sans"/>
          <w:iCs/>
          <w:w w:val="100"/>
          <w:sz w:val="20"/>
        </w:rPr>
        <w:t xml:space="preserve">, </w:t>
      </w:r>
      <w:r w:rsidR="00B93053" w:rsidRPr="00D72B8C">
        <w:rPr>
          <w:rFonts w:ascii="Verdana" w:hAnsi="Verdana" w:cs="Open Sans"/>
          <w:iCs/>
          <w:w w:val="100"/>
          <w:sz w:val="20"/>
        </w:rPr>
        <w:t>nieużywanego</w:t>
      </w:r>
      <w:r w:rsidRPr="00D72B8C">
        <w:rPr>
          <w:rFonts w:ascii="Verdana" w:hAnsi="Verdana" w:cs="Open Sans"/>
          <w:iCs/>
          <w:w w:val="100"/>
          <w:sz w:val="20"/>
        </w:rPr>
        <w:t xml:space="preserve">, </w:t>
      </w:r>
      <w:r w:rsidR="00B93053" w:rsidRPr="00E62A30">
        <w:rPr>
          <w:rFonts w:ascii="Verdana" w:hAnsi="Verdana" w:cs="Open Sans"/>
          <w:iCs/>
          <w:w w:val="100"/>
          <w:sz w:val="20"/>
        </w:rPr>
        <w:t>wyprodukowanego</w:t>
      </w:r>
      <w:r w:rsidR="00F9762F" w:rsidRPr="00E62A30">
        <w:rPr>
          <w:rFonts w:ascii="Verdana" w:hAnsi="Verdana" w:cs="Open Sans"/>
          <w:iCs/>
          <w:w w:val="100"/>
          <w:sz w:val="20"/>
        </w:rPr>
        <w:t xml:space="preserve"> w roku 2025</w:t>
      </w:r>
      <w:r w:rsidR="00B93053" w:rsidRPr="00E62A30">
        <w:rPr>
          <w:rFonts w:ascii="Verdana" w:hAnsi="Verdana" w:cs="Open Sans"/>
          <w:iCs/>
          <w:w w:val="100"/>
          <w:sz w:val="20"/>
        </w:rPr>
        <w:t>, samochodu</w:t>
      </w:r>
      <w:r w:rsidR="005B7144" w:rsidRPr="00E62A30">
        <w:rPr>
          <w:rFonts w:ascii="Verdana" w:hAnsi="Verdana" w:cs="Open Sans"/>
          <w:iCs/>
          <w:w w:val="100"/>
          <w:sz w:val="20"/>
        </w:rPr>
        <w:t xml:space="preserve"> ……………</w:t>
      </w:r>
      <w:r w:rsidR="005B7144" w:rsidRPr="00E62A30">
        <w:rPr>
          <w:rFonts w:ascii="Verdana" w:hAnsi="Verdana" w:cs="Open Sans"/>
          <w:i/>
          <w:iCs/>
          <w:w w:val="100"/>
          <w:sz w:val="20"/>
        </w:rPr>
        <w:t xml:space="preserve">(marka </w:t>
      </w:r>
      <w:r w:rsidRPr="00E62A30">
        <w:rPr>
          <w:rFonts w:ascii="Verdana" w:hAnsi="Verdana" w:cs="Open Sans"/>
          <w:i/>
          <w:iCs/>
          <w:w w:val="100"/>
          <w:sz w:val="20"/>
        </w:rPr>
        <w:t>i model) (dalej: samochód lub pojazd)</w:t>
      </w:r>
      <w:r w:rsidR="007B0C2F" w:rsidRPr="00E62A30">
        <w:rPr>
          <w:rFonts w:ascii="Verdana" w:hAnsi="Verdana" w:cs="Open Sans"/>
          <w:iCs/>
          <w:w w:val="100"/>
          <w:sz w:val="20"/>
        </w:rPr>
        <w:t>.</w:t>
      </w:r>
      <w:r w:rsidRPr="00E62A30">
        <w:rPr>
          <w:rFonts w:ascii="Verdana" w:eastAsia="Arial Unicode MS" w:hAnsi="Verdana" w:cs="Open Sans"/>
          <w:w w:val="100"/>
          <w:sz w:val="20"/>
        </w:rPr>
        <w:t xml:space="preserve"> Przedmiot umowy jest wolny od wad fizycznych i prawnych oraz roszczeń osób trzecich oraz nie nosi znamion użytkowania, a także posiada zabezpieczenia zastosowane przez producenta oraz znaki identyfikujące produkt.</w:t>
      </w:r>
    </w:p>
    <w:p w14:paraId="00D6947D" w14:textId="0DBF07BA" w:rsidR="00A676A8" w:rsidRPr="00E62A30" w:rsidRDefault="00A676A8" w:rsidP="00A676A8">
      <w:pPr>
        <w:numPr>
          <w:ilvl w:val="0"/>
          <w:numId w:val="16"/>
        </w:numPr>
        <w:spacing w:before="120" w:after="120" w:line="264" w:lineRule="auto"/>
        <w:ind w:left="426" w:hanging="426"/>
        <w:rPr>
          <w:rFonts w:ascii="Verdana" w:hAnsi="Verdana" w:cs="Open Sans"/>
          <w:iCs/>
          <w:w w:val="100"/>
          <w:sz w:val="20"/>
        </w:rPr>
      </w:pPr>
      <w:r w:rsidRPr="00E62A30">
        <w:rPr>
          <w:rFonts w:ascii="Verdana" w:hAnsi="Verdana" w:cs="Open Sans"/>
          <w:iCs/>
          <w:w w:val="100"/>
          <w:sz w:val="20"/>
        </w:rPr>
        <w:t>Wykonawca oświadcza, że samoch</w:t>
      </w:r>
      <w:r w:rsidR="009F0EE2" w:rsidRPr="00E62A30">
        <w:rPr>
          <w:rFonts w:ascii="Verdana" w:hAnsi="Verdana" w:cs="Open Sans"/>
          <w:iCs/>
          <w:w w:val="100"/>
          <w:sz w:val="20"/>
        </w:rPr>
        <w:t>ód</w:t>
      </w:r>
      <w:r w:rsidRPr="00E62A30">
        <w:rPr>
          <w:rFonts w:ascii="Verdana" w:hAnsi="Verdana" w:cs="Open Sans"/>
          <w:iCs/>
          <w:w w:val="100"/>
          <w:sz w:val="20"/>
        </w:rPr>
        <w:t xml:space="preserve"> posiada homologację dopuszczającą pojazd do ruchu.</w:t>
      </w:r>
    </w:p>
    <w:p w14:paraId="430B3103" w14:textId="39F95FFF" w:rsidR="00A676A8" w:rsidRPr="00E62A30" w:rsidRDefault="00A676A8" w:rsidP="00A676A8">
      <w:pPr>
        <w:keepNext/>
        <w:widowControl w:val="0"/>
        <w:spacing w:before="120" w:after="120" w:line="264" w:lineRule="auto"/>
        <w:ind w:left="568"/>
        <w:jc w:val="center"/>
        <w:outlineLvl w:val="0"/>
        <w:rPr>
          <w:rFonts w:ascii="Verdana" w:hAnsi="Verdana" w:cs="Open Sans"/>
          <w:b/>
          <w:w w:val="100"/>
          <w:sz w:val="20"/>
        </w:rPr>
      </w:pPr>
      <w:bookmarkStart w:id="3" w:name="_Toc447696299"/>
      <w:bookmarkStart w:id="4" w:name="_Toc479751833"/>
      <w:bookmarkStart w:id="5" w:name="_Toc530036830"/>
      <w:bookmarkStart w:id="6" w:name="_Toc45283840"/>
      <w:r w:rsidRPr="00E62A30">
        <w:rPr>
          <w:rFonts w:ascii="Verdana" w:hAnsi="Verdana" w:cs="Open Sans"/>
          <w:b/>
          <w:bCs/>
          <w:w w:val="100"/>
          <w:sz w:val="20"/>
        </w:rPr>
        <w:t xml:space="preserve">§ 2 </w:t>
      </w:r>
      <w:r w:rsidRPr="00E62A30">
        <w:rPr>
          <w:rFonts w:ascii="Verdana" w:hAnsi="Verdana" w:cs="Open Sans"/>
          <w:b/>
          <w:bCs/>
          <w:w w:val="100"/>
          <w:sz w:val="20"/>
        </w:rPr>
        <w:br/>
        <w:t xml:space="preserve">Termin realizacji </w:t>
      </w:r>
      <w:bookmarkEnd w:id="3"/>
      <w:bookmarkEnd w:id="4"/>
      <w:bookmarkEnd w:id="5"/>
      <w:bookmarkEnd w:id="6"/>
    </w:p>
    <w:p w14:paraId="1F642360" w14:textId="749826CF" w:rsidR="00A676A8" w:rsidRPr="00E62A30" w:rsidRDefault="00A676A8" w:rsidP="00A676A8">
      <w:pPr>
        <w:numPr>
          <w:ilvl w:val="0"/>
          <w:numId w:val="13"/>
        </w:numPr>
        <w:adjustRightInd w:val="0"/>
        <w:spacing w:before="120" w:after="120" w:line="264" w:lineRule="auto"/>
        <w:ind w:left="426" w:hanging="426"/>
        <w:rPr>
          <w:rFonts w:ascii="Verdana" w:eastAsia="Arial Unicode MS" w:hAnsi="Verdana" w:cs="Open Sans"/>
          <w:bCs/>
          <w:i/>
          <w:color w:val="000000"/>
          <w:w w:val="100"/>
          <w:sz w:val="20"/>
        </w:rPr>
      </w:pPr>
      <w:r w:rsidRPr="00E62A30">
        <w:rPr>
          <w:rFonts w:ascii="Verdana" w:eastAsia="Arial Unicode MS" w:hAnsi="Verdana" w:cs="Open Sans"/>
          <w:bCs/>
          <w:color w:val="000000"/>
          <w:w w:val="100"/>
          <w:sz w:val="20"/>
        </w:rPr>
        <w:t xml:space="preserve">Wykonawca zobowiązuje się dostarczyć </w:t>
      </w:r>
      <w:r w:rsidR="002E1D68" w:rsidRPr="00E943A5">
        <w:rPr>
          <w:rFonts w:ascii="Verdana" w:eastAsia="Arial Unicode MS" w:hAnsi="Verdana" w:cs="Open Sans"/>
          <w:bCs/>
          <w:color w:val="000000"/>
          <w:w w:val="100"/>
          <w:sz w:val="20"/>
        </w:rPr>
        <w:t>P</w:t>
      </w:r>
      <w:r w:rsidR="002E1D68" w:rsidRPr="00D72B8C">
        <w:rPr>
          <w:rFonts w:ascii="Verdana" w:eastAsia="Arial Unicode MS" w:hAnsi="Verdana" w:cs="Open Sans"/>
          <w:bCs/>
          <w:color w:val="000000"/>
          <w:w w:val="100"/>
          <w:sz w:val="20"/>
        </w:rPr>
        <w:t xml:space="preserve">rzedmiot </w:t>
      </w:r>
      <w:r w:rsidRPr="00D72B8C">
        <w:rPr>
          <w:rFonts w:ascii="Verdana" w:eastAsia="Arial Unicode MS" w:hAnsi="Verdana" w:cs="Open Sans"/>
          <w:bCs/>
          <w:color w:val="000000"/>
          <w:w w:val="100"/>
          <w:sz w:val="20"/>
        </w:rPr>
        <w:t>umowy w ter</w:t>
      </w:r>
      <w:r w:rsidR="00FC767D" w:rsidRPr="00D72B8C">
        <w:rPr>
          <w:rFonts w:ascii="Verdana" w:eastAsia="Arial Unicode MS" w:hAnsi="Verdana" w:cs="Open Sans"/>
          <w:bCs/>
          <w:color w:val="000000"/>
          <w:w w:val="100"/>
          <w:sz w:val="20"/>
        </w:rPr>
        <w:t>minie do 1</w:t>
      </w:r>
      <w:r w:rsidR="00F9762F" w:rsidRPr="00D72B8C">
        <w:rPr>
          <w:rFonts w:ascii="Verdana" w:eastAsia="Arial Unicode MS" w:hAnsi="Verdana" w:cs="Open Sans"/>
          <w:bCs/>
          <w:color w:val="000000"/>
          <w:w w:val="100"/>
          <w:sz w:val="20"/>
        </w:rPr>
        <w:t>9</w:t>
      </w:r>
      <w:r w:rsidR="00FC767D" w:rsidRPr="00D72B8C">
        <w:rPr>
          <w:rFonts w:ascii="Verdana" w:eastAsia="Arial Unicode MS" w:hAnsi="Verdana" w:cs="Open Sans"/>
          <w:bCs/>
          <w:color w:val="000000"/>
          <w:w w:val="100"/>
          <w:sz w:val="20"/>
        </w:rPr>
        <w:t>.12.20</w:t>
      </w:r>
      <w:r w:rsidR="00F9762F" w:rsidRPr="00D72B8C">
        <w:rPr>
          <w:rFonts w:ascii="Verdana" w:eastAsia="Arial Unicode MS" w:hAnsi="Verdana" w:cs="Open Sans"/>
          <w:bCs/>
          <w:color w:val="000000"/>
          <w:w w:val="100"/>
          <w:sz w:val="20"/>
        </w:rPr>
        <w:t>25</w:t>
      </w:r>
      <w:r w:rsidR="00FC767D" w:rsidRPr="00D72B8C">
        <w:rPr>
          <w:rFonts w:ascii="Verdana" w:eastAsia="Arial Unicode MS" w:hAnsi="Verdana" w:cs="Open Sans"/>
          <w:bCs/>
          <w:color w:val="000000"/>
          <w:w w:val="100"/>
          <w:sz w:val="20"/>
        </w:rPr>
        <w:t xml:space="preserve"> r.</w:t>
      </w:r>
      <w:r w:rsidR="003C0647" w:rsidRPr="00E62A30">
        <w:rPr>
          <w:rFonts w:ascii="Verdana" w:eastAsia="Arial Unicode MS" w:hAnsi="Verdana" w:cs="Open Sans"/>
          <w:bCs/>
          <w:color w:val="000000"/>
          <w:w w:val="100"/>
          <w:sz w:val="20"/>
        </w:rPr>
        <w:t xml:space="preserve"> zgodnie ze złożoną ofertą</w:t>
      </w:r>
      <w:r w:rsidRPr="00E62A30">
        <w:rPr>
          <w:rFonts w:ascii="Verdana" w:eastAsia="Arial Unicode MS" w:hAnsi="Verdana" w:cs="Open Sans"/>
          <w:color w:val="000000"/>
          <w:w w:val="100"/>
          <w:sz w:val="20"/>
        </w:rPr>
        <w:t>.</w:t>
      </w:r>
    </w:p>
    <w:p w14:paraId="5FADCC4D" w14:textId="3C956594" w:rsidR="00A676A8" w:rsidRPr="00E62A30" w:rsidRDefault="00A676A8" w:rsidP="00A676A8">
      <w:pPr>
        <w:numPr>
          <w:ilvl w:val="0"/>
          <w:numId w:val="13"/>
        </w:numPr>
        <w:adjustRightInd w:val="0"/>
        <w:spacing w:before="120" w:after="120" w:line="264" w:lineRule="auto"/>
        <w:ind w:left="426" w:hanging="426"/>
        <w:rPr>
          <w:rFonts w:ascii="Verdana" w:eastAsia="Arial Unicode MS" w:hAnsi="Verdana" w:cs="Open Sans"/>
          <w:bCs/>
          <w:i/>
          <w:w w:val="100"/>
          <w:sz w:val="20"/>
        </w:rPr>
      </w:pPr>
      <w:bookmarkStart w:id="7" w:name="_§_3_Wynagrodzenie"/>
      <w:bookmarkStart w:id="8" w:name="_Toc447696300"/>
      <w:bookmarkEnd w:id="7"/>
      <w:r w:rsidRPr="00E62A30">
        <w:rPr>
          <w:rFonts w:ascii="Verdana" w:eastAsia="Arial Unicode MS" w:hAnsi="Verdana" w:cs="Open Sans"/>
          <w:w w:val="100"/>
          <w:sz w:val="20"/>
        </w:rPr>
        <w:t xml:space="preserve">Wykonawca </w:t>
      </w:r>
      <w:r w:rsidR="002E1D68" w:rsidRPr="00E62A30">
        <w:rPr>
          <w:rFonts w:ascii="Verdana" w:eastAsia="Arial Unicode MS" w:hAnsi="Verdana" w:cs="Open Sans"/>
          <w:w w:val="100"/>
          <w:sz w:val="20"/>
        </w:rPr>
        <w:t>dostarczy samochód</w:t>
      </w:r>
      <w:r w:rsidRPr="00E62A30">
        <w:rPr>
          <w:rFonts w:ascii="Verdana" w:eastAsia="Arial Unicode MS" w:hAnsi="Verdana" w:cs="Open Sans"/>
          <w:w w:val="100"/>
          <w:sz w:val="20"/>
        </w:rPr>
        <w:t xml:space="preserve"> do </w:t>
      </w:r>
      <w:r w:rsidR="00143D07" w:rsidRPr="00E62A30">
        <w:rPr>
          <w:rFonts w:ascii="Verdana" w:eastAsia="Arial Unicode MS" w:hAnsi="Verdana" w:cs="Open Sans"/>
          <w:w w:val="100"/>
          <w:sz w:val="20"/>
        </w:rPr>
        <w:t>siedziby Zamawiającego na własny koszt.</w:t>
      </w:r>
    </w:p>
    <w:p w14:paraId="2983892E" w14:textId="07F0D264" w:rsidR="00A676A8" w:rsidRPr="00E62A30" w:rsidRDefault="00A676A8" w:rsidP="00A676A8">
      <w:pPr>
        <w:numPr>
          <w:ilvl w:val="0"/>
          <w:numId w:val="13"/>
        </w:numPr>
        <w:adjustRightInd w:val="0"/>
        <w:spacing w:before="120" w:after="120" w:line="264" w:lineRule="auto"/>
        <w:ind w:left="426" w:hanging="426"/>
        <w:rPr>
          <w:rFonts w:ascii="Verdana" w:eastAsia="Arial Unicode MS" w:hAnsi="Verdana" w:cs="Open Sans"/>
          <w:bCs/>
          <w:i/>
          <w:w w:val="100"/>
          <w:sz w:val="20"/>
        </w:rPr>
      </w:pPr>
      <w:r w:rsidRPr="00E62A30">
        <w:rPr>
          <w:rFonts w:ascii="Verdana" w:eastAsia="Arial Unicode MS" w:hAnsi="Verdana" w:cs="Open Sans"/>
          <w:w w:val="100"/>
          <w:sz w:val="20"/>
        </w:rPr>
        <w:lastRenderedPageBreak/>
        <w:t xml:space="preserve">W terminie nie krótszym niż 5 dni roboczych przed datą ostatecznego wydania </w:t>
      </w:r>
      <w:r w:rsidR="002E1D68" w:rsidRPr="00E62A30">
        <w:rPr>
          <w:rFonts w:ascii="Verdana" w:eastAsia="Arial Unicode MS" w:hAnsi="Verdana" w:cs="Open Sans"/>
          <w:w w:val="100"/>
          <w:sz w:val="20"/>
        </w:rPr>
        <w:t xml:space="preserve">Przedmiotu </w:t>
      </w:r>
      <w:r w:rsidRPr="00E62A30">
        <w:rPr>
          <w:rFonts w:ascii="Verdana" w:eastAsia="Arial Unicode MS" w:hAnsi="Verdana" w:cs="Open Sans"/>
          <w:w w:val="100"/>
          <w:sz w:val="20"/>
        </w:rPr>
        <w:t>umowy, Wykonawca poinformuje Zamawiającego o dostawie samochodu z możliwością wstępnego jego odbioru oraz odbioru kompletu dokumentów, niezbędnych do rejestracji samochodu we właściwym organie komunikacji oraz do ubezpieczenia samochodu. Wstępny odbiór samochodu oraz kompletu dokumentów zostanie potwierdzony pisemnym protokołem odbioru wstępnego, sporządzonym wg wzoru przygotowanego przez Wykonawcę, zaakceptowan</w:t>
      </w:r>
      <w:r w:rsidR="0058657A">
        <w:rPr>
          <w:rFonts w:ascii="Verdana" w:eastAsia="Arial Unicode MS" w:hAnsi="Verdana" w:cs="Open Sans"/>
          <w:w w:val="100"/>
          <w:sz w:val="20"/>
        </w:rPr>
        <w:t>ego</w:t>
      </w:r>
      <w:r w:rsidRPr="00E62A30">
        <w:rPr>
          <w:rFonts w:ascii="Verdana" w:eastAsia="Arial Unicode MS" w:hAnsi="Verdana" w:cs="Open Sans"/>
          <w:w w:val="100"/>
          <w:sz w:val="20"/>
        </w:rPr>
        <w:t xml:space="preserve"> przez upoważnionego przedstawiciela Zamawiającego i upoważnionego przedstawiciela Wykonawcy.</w:t>
      </w:r>
    </w:p>
    <w:p w14:paraId="36327012" w14:textId="04706577" w:rsidR="00A676A8" w:rsidRPr="00E62A30" w:rsidRDefault="00A676A8" w:rsidP="00A676A8">
      <w:pPr>
        <w:numPr>
          <w:ilvl w:val="0"/>
          <w:numId w:val="13"/>
        </w:numPr>
        <w:adjustRightInd w:val="0"/>
        <w:spacing w:before="120" w:after="120" w:line="264" w:lineRule="auto"/>
        <w:ind w:left="426" w:hanging="426"/>
        <w:rPr>
          <w:rFonts w:ascii="Verdana" w:eastAsia="Arial Unicode MS" w:hAnsi="Verdana" w:cs="Open Sans"/>
          <w:bCs/>
          <w:i/>
          <w:w w:val="100"/>
          <w:sz w:val="20"/>
        </w:rPr>
      </w:pPr>
      <w:r w:rsidRPr="00E62A30">
        <w:rPr>
          <w:rFonts w:ascii="Verdana" w:eastAsia="Arial Unicode MS" w:hAnsi="Verdana" w:cs="Open Sans"/>
          <w:w w:val="100"/>
          <w:sz w:val="20"/>
        </w:rPr>
        <w:t xml:space="preserve">Ostateczne wydanie samochodu (po jego rejestracji i ubezpieczeniu przez Zamawiającego) potwierdzone będzie pisemnym protokołem odbioru ostatecznego, zaakceptowanym przez upoważnionego przedstawiciela Zamawiającego </w:t>
      </w:r>
      <w:r w:rsidR="006F3C6B" w:rsidRPr="00E62A30">
        <w:rPr>
          <w:rFonts w:ascii="Verdana" w:eastAsia="Arial Unicode MS" w:hAnsi="Verdana" w:cs="Open Sans"/>
          <w:w w:val="100"/>
          <w:sz w:val="20"/>
        </w:rPr>
        <w:t xml:space="preserve">                            </w:t>
      </w:r>
      <w:r w:rsidRPr="00E62A30">
        <w:rPr>
          <w:rFonts w:ascii="Verdana" w:eastAsia="Arial Unicode MS" w:hAnsi="Verdana" w:cs="Open Sans"/>
          <w:w w:val="100"/>
          <w:sz w:val="20"/>
        </w:rPr>
        <w:t>i upoważnionego przedstawiciela Wykonawcy.</w:t>
      </w:r>
    </w:p>
    <w:p w14:paraId="48022B85" w14:textId="166203EC" w:rsidR="00A676A8" w:rsidRPr="0058657A" w:rsidRDefault="00A676A8" w:rsidP="00A676A8">
      <w:pPr>
        <w:numPr>
          <w:ilvl w:val="0"/>
          <w:numId w:val="13"/>
        </w:numPr>
        <w:adjustRightInd w:val="0"/>
        <w:spacing w:before="120" w:after="120" w:line="264" w:lineRule="auto"/>
        <w:ind w:left="426" w:hanging="426"/>
        <w:rPr>
          <w:rFonts w:ascii="Verdana" w:eastAsia="Arial Unicode MS" w:hAnsi="Verdana" w:cs="Open Sans"/>
          <w:bCs/>
          <w:i/>
          <w:w w:val="100"/>
          <w:sz w:val="20"/>
        </w:rPr>
      </w:pPr>
      <w:r w:rsidRPr="00E62A30">
        <w:rPr>
          <w:rFonts w:ascii="Verdana" w:eastAsia="Arial Unicode MS" w:hAnsi="Verdana" w:cs="Open Sans"/>
          <w:iCs/>
          <w:w w:val="100"/>
          <w:sz w:val="20"/>
        </w:rPr>
        <w:t>Odbiór dokumentów oraz odbiór samochodu będzie realizowany w dni robocze. Wykonawca w chwili ostatecznego wydania samochodu przekaże Zamawiającemu także</w:t>
      </w:r>
      <w:r w:rsidR="0058657A">
        <w:rPr>
          <w:rFonts w:ascii="Verdana" w:eastAsia="Arial Unicode MS" w:hAnsi="Verdana" w:cs="Open Sans"/>
          <w:iCs/>
          <w:w w:val="100"/>
          <w:sz w:val="20"/>
        </w:rPr>
        <w:t xml:space="preserve"> m.in.</w:t>
      </w:r>
      <w:r w:rsidRPr="0058657A">
        <w:rPr>
          <w:rFonts w:ascii="Verdana" w:eastAsia="Arial Unicode MS" w:hAnsi="Verdana" w:cs="Open Sans"/>
          <w:iCs/>
          <w:w w:val="100"/>
          <w:sz w:val="20"/>
        </w:rPr>
        <w:t>:</w:t>
      </w:r>
    </w:p>
    <w:p w14:paraId="164C6403" w14:textId="77777777" w:rsidR="00A676A8" w:rsidRPr="00E62A30" w:rsidRDefault="00A676A8" w:rsidP="00A676A8">
      <w:pPr>
        <w:numPr>
          <w:ilvl w:val="0"/>
          <w:numId w:val="4"/>
        </w:numPr>
        <w:tabs>
          <w:tab w:val="left" w:pos="851"/>
        </w:tabs>
        <w:spacing w:before="120" w:after="120" w:line="264" w:lineRule="auto"/>
        <w:ind w:left="851" w:hanging="425"/>
        <w:rPr>
          <w:rFonts w:ascii="Verdana" w:hAnsi="Verdana" w:cs="Open Sans"/>
          <w:iCs/>
          <w:w w:val="100"/>
          <w:sz w:val="20"/>
        </w:rPr>
      </w:pPr>
      <w:r w:rsidRPr="00E62A30">
        <w:rPr>
          <w:rFonts w:ascii="Verdana" w:hAnsi="Verdana" w:cs="Open Sans"/>
          <w:iCs/>
          <w:w w:val="100"/>
          <w:sz w:val="20"/>
        </w:rPr>
        <w:t>instrukcję obsługi samochodu (sporządzoną w języku polskim),</w:t>
      </w:r>
    </w:p>
    <w:p w14:paraId="0BA580A3" w14:textId="77777777" w:rsidR="00A676A8" w:rsidRPr="00E62A30" w:rsidRDefault="00A676A8" w:rsidP="00A676A8">
      <w:pPr>
        <w:numPr>
          <w:ilvl w:val="0"/>
          <w:numId w:val="4"/>
        </w:numPr>
        <w:tabs>
          <w:tab w:val="left" w:pos="851"/>
        </w:tabs>
        <w:spacing w:before="120" w:after="120" w:line="264" w:lineRule="auto"/>
        <w:ind w:left="851" w:hanging="425"/>
        <w:rPr>
          <w:rFonts w:ascii="Verdana" w:hAnsi="Verdana" w:cs="Open Sans"/>
          <w:iCs/>
          <w:w w:val="100"/>
          <w:sz w:val="20"/>
        </w:rPr>
      </w:pPr>
      <w:r w:rsidRPr="00E62A30">
        <w:rPr>
          <w:rFonts w:ascii="Verdana" w:hAnsi="Verdana" w:cs="Open Sans"/>
          <w:iCs/>
          <w:w w:val="100"/>
          <w:sz w:val="20"/>
        </w:rPr>
        <w:t>kartę gwarancyjną samochodu (wraz z listą punktów serwisowych na terenie całego kraju),</w:t>
      </w:r>
    </w:p>
    <w:p w14:paraId="6744B3DF" w14:textId="77777777" w:rsidR="00A676A8" w:rsidRPr="00E62A30" w:rsidRDefault="00A676A8" w:rsidP="00A676A8">
      <w:pPr>
        <w:numPr>
          <w:ilvl w:val="0"/>
          <w:numId w:val="4"/>
        </w:numPr>
        <w:tabs>
          <w:tab w:val="left" w:pos="851"/>
        </w:tabs>
        <w:spacing w:before="120" w:after="120" w:line="264" w:lineRule="auto"/>
        <w:ind w:left="851" w:hanging="425"/>
        <w:rPr>
          <w:rFonts w:ascii="Verdana" w:hAnsi="Verdana" w:cs="Open Sans"/>
          <w:iCs/>
          <w:w w:val="100"/>
          <w:sz w:val="20"/>
        </w:rPr>
      </w:pPr>
      <w:r w:rsidRPr="00E62A30">
        <w:rPr>
          <w:rFonts w:ascii="Verdana" w:hAnsi="Verdana" w:cs="Open Sans"/>
          <w:iCs/>
          <w:w w:val="100"/>
          <w:sz w:val="20"/>
        </w:rPr>
        <w:t>2 komplety kluczyków do samochodu,</w:t>
      </w:r>
    </w:p>
    <w:p w14:paraId="51B556DD" w14:textId="6F846600" w:rsidR="00A676A8" w:rsidRPr="00E62A30" w:rsidRDefault="00A676A8" w:rsidP="00A676A8">
      <w:pPr>
        <w:numPr>
          <w:ilvl w:val="0"/>
          <w:numId w:val="4"/>
        </w:numPr>
        <w:tabs>
          <w:tab w:val="left" w:pos="851"/>
        </w:tabs>
        <w:spacing w:before="120" w:after="120" w:line="264" w:lineRule="auto"/>
        <w:ind w:left="851" w:hanging="425"/>
        <w:rPr>
          <w:rFonts w:ascii="Verdana" w:hAnsi="Verdana" w:cs="Open Sans"/>
          <w:iCs/>
          <w:w w:val="100"/>
          <w:sz w:val="20"/>
        </w:rPr>
      </w:pPr>
      <w:r w:rsidRPr="00E62A30">
        <w:rPr>
          <w:rFonts w:ascii="Verdana" w:hAnsi="Verdana" w:cs="Open Sans"/>
          <w:iCs/>
          <w:w w:val="100"/>
          <w:sz w:val="20"/>
        </w:rPr>
        <w:t>atestowaną gaśnicę o wadze środka: min. 1 kg dla osoboweg</w:t>
      </w:r>
      <w:r w:rsidR="00E93567" w:rsidRPr="00E62A30">
        <w:rPr>
          <w:rFonts w:ascii="Verdana" w:hAnsi="Verdana" w:cs="Open Sans"/>
          <w:iCs/>
          <w:w w:val="100"/>
          <w:sz w:val="20"/>
        </w:rPr>
        <w:t>o</w:t>
      </w:r>
      <w:r w:rsidR="00141E63" w:rsidRPr="00E62A30">
        <w:rPr>
          <w:rFonts w:ascii="Verdana" w:hAnsi="Verdana" w:cs="Open Sans"/>
          <w:iCs/>
          <w:w w:val="100"/>
          <w:sz w:val="20"/>
        </w:rPr>
        <w:t>,</w:t>
      </w:r>
      <w:r w:rsidR="00E93567" w:rsidRPr="00E62A30">
        <w:rPr>
          <w:rFonts w:ascii="Verdana" w:hAnsi="Verdana" w:cs="Open Sans"/>
          <w:iCs/>
          <w:w w:val="100"/>
          <w:sz w:val="20"/>
        </w:rPr>
        <w:t xml:space="preserve"> </w:t>
      </w:r>
    </w:p>
    <w:p w14:paraId="34D248DB" w14:textId="77777777" w:rsidR="00A676A8" w:rsidRPr="00E62A30" w:rsidRDefault="00A676A8" w:rsidP="00A676A8">
      <w:pPr>
        <w:numPr>
          <w:ilvl w:val="0"/>
          <w:numId w:val="4"/>
        </w:numPr>
        <w:tabs>
          <w:tab w:val="left" w:pos="851"/>
        </w:tabs>
        <w:spacing w:before="120" w:after="120" w:line="264" w:lineRule="auto"/>
        <w:ind w:left="851" w:hanging="425"/>
        <w:rPr>
          <w:rFonts w:ascii="Verdana" w:hAnsi="Verdana" w:cs="Open Sans"/>
          <w:iCs/>
          <w:w w:val="100"/>
          <w:sz w:val="20"/>
        </w:rPr>
      </w:pPr>
      <w:r w:rsidRPr="00E62A30">
        <w:rPr>
          <w:rFonts w:ascii="Verdana" w:hAnsi="Verdana" w:cs="Open Sans"/>
          <w:iCs/>
          <w:w w:val="100"/>
          <w:sz w:val="20"/>
        </w:rPr>
        <w:t>apteczkę pierwszej pomocy,</w:t>
      </w:r>
    </w:p>
    <w:p w14:paraId="0241DAF8" w14:textId="77777777" w:rsidR="00A676A8" w:rsidRPr="00E62A30" w:rsidRDefault="00A676A8" w:rsidP="00A676A8">
      <w:pPr>
        <w:numPr>
          <w:ilvl w:val="0"/>
          <w:numId w:val="4"/>
        </w:numPr>
        <w:tabs>
          <w:tab w:val="left" w:pos="851"/>
        </w:tabs>
        <w:spacing w:before="120" w:after="120" w:line="264" w:lineRule="auto"/>
        <w:ind w:left="851" w:hanging="425"/>
        <w:rPr>
          <w:rFonts w:ascii="Verdana" w:hAnsi="Verdana" w:cs="Open Sans"/>
          <w:iCs/>
          <w:w w:val="100"/>
          <w:sz w:val="20"/>
        </w:rPr>
      </w:pPr>
      <w:r w:rsidRPr="00E62A30">
        <w:rPr>
          <w:rFonts w:ascii="Verdana" w:hAnsi="Verdana" w:cs="Open Sans"/>
          <w:iCs/>
          <w:w w:val="100"/>
          <w:sz w:val="20"/>
        </w:rPr>
        <w:t>trójkąt ostrzegawczy,</w:t>
      </w:r>
    </w:p>
    <w:p w14:paraId="337A14AA" w14:textId="77777777" w:rsidR="00A676A8" w:rsidRPr="00E62A30" w:rsidRDefault="00A676A8" w:rsidP="00A676A8">
      <w:pPr>
        <w:numPr>
          <w:ilvl w:val="0"/>
          <w:numId w:val="4"/>
        </w:numPr>
        <w:tabs>
          <w:tab w:val="left" w:pos="851"/>
        </w:tabs>
        <w:spacing w:before="120" w:after="120" w:line="264" w:lineRule="auto"/>
        <w:ind w:left="851" w:hanging="425"/>
        <w:rPr>
          <w:rFonts w:ascii="Verdana" w:hAnsi="Verdana" w:cs="Open Sans"/>
          <w:iCs/>
          <w:w w:val="100"/>
          <w:sz w:val="20"/>
        </w:rPr>
      </w:pPr>
      <w:r w:rsidRPr="00E62A30">
        <w:rPr>
          <w:rFonts w:ascii="Verdana" w:hAnsi="Verdana" w:cs="Open Sans"/>
          <w:iCs/>
          <w:w w:val="100"/>
          <w:sz w:val="20"/>
        </w:rPr>
        <w:t>kamizelkę odblaskową,</w:t>
      </w:r>
    </w:p>
    <w:p w14:paraId="6D779CEB" w14:textId="77777777" w:rsidR="00A676A8" w:rsidRPr="00E62A30" w:rsidRDefault="00A676A8" w:rsidP="00A676A8">
      <w:pPr>
        <w:numPr>
          <w:ilvl w:val="0"/>
          <w:numId w:val="4"/>
        </w:numPr>
        <w:tabs>
          <w:tab w:val="left" w:pos="851"/>
        </w:tabs>
        <w:spacing w:before="120" w:after="120" w:line="264" w:lineRule="auto"/>
        <w:ind w:left="851" w:hanging="425"/>
        <w:rPr>
          <w:rFonts w:ascii="Verdana" w:hAnsi="Verdana" w:cs="Open Sans"/>
          <w:iCs/>
          <w:w w:val="100"/>
          <w:sz w:val="20"/>
        </w:rPr>
      </w:pPr>
      <w:r w:rsidRPr="00E62A30">
        <w:rPr>
          <w:rFonts w:ascii="Verdana" w:hAnsi="Verdana" w:cs="Open Sans"/>
          <w:iCs/>
          <w:w w:val="100"/>
          <w:sz w:val="20"/>
        </w:rPr>
        <w:t>podnośnik oraz klucz do kół,</w:t>
      </w:r>
    </w:p>
    <w:p w14:paraId="20CBC814" w14:textId="77B445CF" w:rsidR="00A676A8" w:rsidRPr="00E62A30" w:rsidRDefault="00A676A8" w:rsidP="00A676A8">
      <w:pPr>
        <w:numPr>
          <w:ilvl w:val="0"/>
          <w:numId w:val="4"/>
        </w:numPr>
        <w:tabs>
          <w:tab w:val="left" w:pos="851"/>
        </w:tabs>
        <w:spacing w:before="120" w:after="120" w:line="264" w:lineRule="auto"/>
        <w:ind w:left="851" w:hanging="425"/>
        <w:rPr>
          <w:rFonts w:ascii="Verdana" w:hAnsi="Verdana" w:cs="Open Sans"/>
          <w:iCs/>
          <w:w w:val="100"/>
          <w:sz w:val="20"/>
        </w:rPr>
      </w:pPr>
      <w:r w:rsidRPr="00E62A30">
        <w:rPr>
          <w:rFonts w:ascii="Verdana" w:hAnsi="Verdana" w:cs="Open Sans"/>
          <w:iCs/>
          <w:w w:val="100"/>
          <w:sz w:val="20"/>
        </w:rPr>
        <w:t>kliny pod koła (jeżeli dotyczy)</w:t>
      </w:r>
      <w:r w:rsidR="00F9762F" w:rsidRPr="00E62A30">
        <w:rPr>
          <w:rFonts w:ascii="Verdana" w:hAnsi="Verdana" w:cs="Open Sans"/>
          <w:iCs/>
          <w:w w:val="100"/>
          <w:sz w:val="20"/>
        </w:rPr>
        <w:t>,</w:t>
      </w:r>
    </w:p>
    <w:p w14:paraId="59E72071" w14:textId="22832A1E" w:rsidR="00F9762F" w:rsidRPr="00E62A30" w:rsidRDefault="00F9762F" w:rsidP="00A676A8">
      <w:pPr>
        <w:numPr>
          <w:ilvl w:val="0"/>
          <w:numId w:val="4"/>
        </w:numPr>
        <w:tabs>
          <w:tab w:val="left" w:pos="851"/>
        </w:tabs>
        <w:spacing w:before="120" w:after="120" w:line="264" w:lineRule="auto"/>
        <w:ind w:left="851" w:hanging="425"/>
        <w:rPr>
          <w:rFonts w:ascii="Verdana" w:hAnsi="Verdana" w:cs="Open Sans"/>
          <w:iCs/>
          <w:w w:val="100"/>
          <w:sz w:val="20"/>
        </w:rPr>
      </w:pPr>
      <w:r w:rsidRPr="00E62A30">
        <w:rPr>
          <w:rFonts w:ascii="Verdana" w:hAnsi="Verdana" w:cs="Open Sans"/>
          <w:iCs/>
          <w:w w:val="100"/>
          <w:sz w:val="20"/>
        </w:rPr>
        <w:t>dwa komplety opon lato i zima.</w:t>
      </w:r>
    </w:p>
    <w:p w14:paraId="44C75F89" w14:textId="16717A60" w:rsidR="00A676A8" w:rsidRPr="00E62A30" w:rsidRDefault="00A676A8" w:rsidP="00A676A8">
      <w:pPr>
        <w:numPr>
          <w:ilvl w:val="0"/>
          <w:numId w:val="13"/>
        </w:numPr>
        <w:tabs>
          <w:tab w:val="left" w:pos="426"/>
        </w:tabs>
        <w:spacing w:before="120" w:after="120" w:line="264" w:lineRule="auto"/>
        <w:ind w:left="426" w:hanging="426"/>
        <w:rPr>
          <w:rFonts w:ascii="Verdana" w:hAnsi="Verdana" w:cs="Open Sans"/>
          <w:iCs/>
          <w:w w:val="100"/>
          <w:sz w:val="20"/>
        </w:rPr>
      </w:pPr>
      <w:r w:rsidRPr="00E62A30">
        <w:rPr>
          <w:rFonts w:ascii="Verdana" w:hAnsi="Verdana" w:cs="Open Sans"/>
          <w:iCs/>
          <w:w w:val="100"/>
          <w:sz w:val="20"/>
        </w:rPr>
        <w:t xml:space="preserve">Wykonawca zobowiązuje się do właściwego zabezpieczenia </w:t>
      </w:r>
      <w:r w:rsidR="00141E63" w:rsidRPr="00E62A30">
        <w:rPr>
          <w:rFonts w:ascii="Verdana" w:hAnsi="Verdana" w:cs="Open Sans"/>
          <w:iCs/>
          <w:w w:val="100"/>
          <w:sz w:val="20"/>
        </w:rPr>
        <w:t xml:space="preserve">Przedmiotu </w:t>
      </w:r>
      <w:r w:rsidRPr="00E62A30">
        <w:rPr>
          <w:rFonts w:ascii="Verdana" w:hAnsi="Verdana" w:cs="Open Sans"/>
          <w:iCs/>
          <w:w w:val="100"/>
          <w:sz w:val="20"/>
        </w:rPr>
        <w:t>umowy do momentu podpisania przez Zamawiającego pisemnego protokołu odbioru ostatecznego</w:t>
      </w:r>
      <w:r w:rsidR="00141E63" w:rsidRPr="00E62A30">
        <w:rPr>
          <w:rFonts w:ascii="Verdana" w:hAnsi="Verdana" w:cs="Open Sans"/>
          <w:iCs/>
          <w:w w:val="100"/>
          <w:sz w:val="20"/>
        </w:rPr>
        <w:t>.</w:t>
      </w:r>
      <w:r w:rsidRPr="00E62A30">
        <w:rPr>
          <w:rFonts w:ascii="Verdana" w:hAnsi="Verdana" w:cs="Open Sans"/>
          <w:iCs/>
          <w:w w:val="100"/>
          <w:sz w:val="20"/>
        </w:rPr>
        <w:t xml:space="preserve"> Odpowiedzialność Wykonawcy za ewentualne szkody, trwa do momentu ostatecznego pisemnego odbioru przez Zamawiającego bez zastrzeżeń.</w:t>
      </w:r>
    </w:p>
    <w:p w14:paraId="2FA8F46B" w14:textId="6440A34C" w:rsidR="00A676A8" w:rsidRPr="00E62A30" w:rsidRDefault="00141E63" w:rsidP="00A676A8">
      <w:pPr>
        <w:numPr>
          <w:ilvl w:val="0"/>
          <w:numId w:val="13"/>
        </w:numPr>
        <w:tabs>
          <w:tab w:val="left" w:pos="426"/>
        </w:tabs>
        <w:spacing w:before="120" w:after="120" w:line="264" w:lineRule="auto"/>
        <w:ind w:left="426" w:hanging="426"/>
        <w:rPr>
          <w:rFonts w:ascii="Verdana" w:hAnsi="Verdana" w:cs="Open Sans"/>
          <w:iCs/>
          <w:w w:val="100"/>
          <w:sz w:val="20"/>
        </w:rPr>
      </w:pPr>
      <w:r w:rsidRPr="00E62A30">
        <w:rPr>
          <w:rFonts w:ascii="Verdana" w:hAnsi="Verdana" w:cs="Open Sans"/>
          <w:iCs/>
          <w:w w:val="100"/>
          <w:sz w:val="20"/>
        </w:rPr>
        <w:t xml:space="preserve">Nadzór </w:t>
      </w:r>
      <w:r w:rsidR="00A676A8" w:rsidRPr="00E62A30">
        <w:rPr>
          <w:rFonts w:ascii="Verdana" w:hAnsi="Verdana" w:cs="Open Sans"/>
          <w:iCs/>
          <w:w w:val="100"/>
          <w:sz w:val="20"/>
        </w:rPr>
        <w:t xml:space="preserve">nad realizacją </w:t>
      </w:r>
      <w:r w:rsidRPr="00E62A30">
        <w:rPr>
          <w:rFonts w:ascii="Verdana" w:hAnsi="Verdana" w:cs="Open Sans"/>
          <w:iCs/>
          <w:w w:val="100"/>
          <w:sz w:val="20"/>
        </w:rPr>
        <w:t xml:space="preserve">niniejszej </w:t>
      </w:r>
      <w:r w:rsidR="0056488F" w:rsidRPr="00E62A30">
        <w:rPr>
          <w:rFonts w:ascii="Verdana" w:hAnsi="Verdana" w:cs="Open Sans"/>
          <w:iCs/>
          <w:w w:val="100"/>
          <w:sz w:val="20"/>
        </w:rPr>
        <w:t>u</w:t>
      </w:r>
      <w:r w:rsidRPr="00E62A30">
        <w:rPr>
          <w:rFonts w:ascii="Verdana" w:hAnsi="Verdana" w:cs="Open Sans"/>
          <w:iCs/>
          <w:w w:val="100"/>
          <w:sz w:val="20"/>
        </w:rPr>
        <w:t xml:space="preserve">mowy </w:t>
      </w:r>
      <w:r w:rsidR="00A676A8" w:rsidRPr="00E62A30">
        <w:rPr>
          <w:rFonts w:ascii="Verdana" w:hAnsi="Verdana" w:cs="Open Sans"/>
          <w:iCs/>
          <w:w w:val="100"/>
          <w:sz w:val="20"/>
        </w:rPr>
        <w:t>sprawuje:</w:t>
      </w:r>
    </w:p>
    <w:p w14:paraId="7FB58B0D" w14:textId="77777777" w:rsidR="00A676A8" w:rsidRPr="00E62A30" w:rsidRDefault="00A676A8" w:rsidP="00A676A8">
      <w:pPr>
        <w:numPr>
          <w:ilvl w:val="0"/>
          <w:numId w:val="8"/>
        </w:numPr>
        <w:tabs>
          <w:tab w:val="left" w:pos="851"/>
        </w:tabs>
        <w:spacing w:before="120" w:after="120" w:line="264" w:lineRule="auto"/>
        <w:ind w:left="851" w:hanging="491"/>
        <w:rPr>
          <w:rFonts w:ascii="Verdana" w:hAnsi="Verdana" w:cs="Open Sans"/>
          <w:iCs/>
          <w:w w:val="100"/>
          <w:sz w:val="20"/>
        </w:rPr>
      </w:pPr>
      <w:r w:rsidRPr="00E62A30">
        <w:rPr>
          <w:rFonts w:ascii="Verdana" w:hAnsi="Verdana" w:cs="Open Sans"/>
          <w:iCs/>
          <w:w w:val="100"/>
          <w:sz w:val="20"/>
        </w:rPr>
        <w:t>ze strony Zamawiającego: _______________________, tel. _____________________, e-mail: __________________.</w:t>
      </w:r>
    </w:p>
    <w:p w14:paraId="72A47E49" w14:textId="77777777" w:rsidR="00A676A8" w:rsidRPr="00E62A30" w:rsidRDefault="00A676A8" w:rsidP="00A676A8">
      <w:pPr>
        <w:numPr>
          <w:ilvl w:val="0"/>
          <w:numId w:val="8"/>
        </w:numPr>
        <w:tabs>
          <w:tab w:val="left" w:pos="851"/>
        </w:tabs>
        <w:spacing w:before="120" w:after="120" w:line="264" w:lineRule="auto"/>
        <w:ind w:left="851" w:hanging="491"/>
        <w:rPr>
          <w:rFonts w:ascii="Verdana" w:hAnsi="Verdana" w:cs="Open Sans"/>
          <w:iCs/>
          <w:w w:val="100"/>
          <w:sz w:val="20"/>
        </w:rPr>
      </w:pPr>
      <w:r w:rsidRPr="00E62A30">
        <w:rPr>
          <w:rFonts w:ascii="Verdana" w:hAnsi="Verdana" w:cs="Open Sans"/>
          <w:iCs/>
          <w:w w:val="100"/>
          <w:sz w:val="20"/>
        </w:rPr>
        <w:t>ze strony Wykonawcy: ____________________, tel. ____________________, e-mail: _____________________.</w:t>
      </w:r>
    </w:p>
    <w:p w14:paraId="2B8DAD6F" w14:textId="77777777" w:rsidR="00A676A8" w:rsidRPr="00E62A30" w:rsidRDefault="00A676A8" w:rsidP="00A676A8">
      <w:pPr>
        <w:tabs>
          <w:tab w:val="left" w:pos="851"/>
        </w:tabs>
        <w:spacing w:before="120" w:after="120" w:line="264" w:lineRule="auto"/>
        <w:ind w:left="360"/>
        <w:rPr>
          <w:rFonts w:ascii="Verdana" w:hAnsi="Verdana" w:cs="Open Sans"/>
          <w:iCs/>
          <w:w w:val="100"/>
          <w:sz w:val="20"/>
        </w:rPr>
      </w:pPr>
      <w:r w:rsidRPr="00E62A30">
        <w:rPr>
          <w:rFonts w:ascii="Verdana" w:hAnsi="Verdana" w:cs="Open Sans"/>
          <w:iCs/>
          <w:w w:val="100"/>
          <w:sz w:val="20"/>
        </w:rPr>
        <w:t>Osoby wskazane powyżej nie są uprawnione do składania oświadczeń woli wpływających na istotne zmiany niniejszej Umowy oraz do zaciągania jakichkolwiek innych zobowiązań w imieniu Stron.</w:t>
      </w:r>
    </w:p>
    <w:p w14:paraId="754338FD" w14:textId="302E80B8" w:rsidR="00A676A8" w:rsidRPr="00E62A30" w:rsidRDefault="00A676A8" w:rsidP="00A676A8">
      <w:pPr>
        <w:numPr>
          <w:ilvl w:val="0"/>
          <w:numId w:val="13"/>
        </w:numPr>
        <w:tabs>
          <w:tab w:val="left" w:pos="0"/>
        </w:tabs>
        <w:spacing w:before="120" w:after="120" w:line="264" w:lineRule="auto"/>
        <w:ind w:left="426" w:hanging="426"/>
        <w:rPr>
          <w:rFonts w:ascii="Verdana" w:hAnsi="Verdana" w:cs="Open Sans"/>
          <w:iCs/>
          <w:w w:val="100"/>
          <w:sz w:val="20"/>
        </w:rPr>
      </w:pPr>
      <w:r w:rsidRPr="00E62A30">
        <w:rPr>
          <w:rFonts w:ascii="Verdana" w:hAnsi="Verdana" w:cs="Open Sans"/>
          <w:iCs/>
          <w:w w:val="100"/>
          <w:sz w:val="20"/>
        </w:rPr>
        <w:t>Zmiana osoby odpowiedzialnej za nadzór nad realizacją umowy, odbywać się będzie poprzez pisemne zgłoszenie. Zmiana nie wymaga formy aneksu i nie stanowi zmiany treści niniejszej umowy.</w:t>
      </w:r>
    </w:p>
    <w:p w14:paraId="2EEE2E8F" w14:textId="56E06AD6" w:rsidR="00A676A8" w:rsidRPr="00E62A30" w:rsidRDefault="00A676A8" w:rsidP="00A676A8">
      <w:pPr>
        <w:numPr>
          <w:ilvl w:val="0"/>
          <w:numId w:val="13"/>
        </w:numPr>
        <w:tabs>
          <w:tab w:val="left" w:pos="0"/>
        </w:tabs>
        <w:spacing w:before="120" w:after="120" w:line="264" w:lineRule="auto"/>
        <w:ind w:left="426" w:hanging="426"/>
        <w:rPr>
          <w:rFonts w:ascii="Verdana" w:hAnsi="Verdana" w:cs="Open Sans"/>
          <w:iCs/>
          <w:w w:val="100"/>
          <w:sz w:val="20"/>
        </w:rPr>
      </w:pPr>
      <w:r w:rsidRPr="00E62A30">
        <w:rPr>
          <w:rFonts w:ascii="Verdana" w:hAnsi="Verdana" w:cs="Open Sans"/>
          <w:iCs/>
          <w:w w:val="100"/>
          <w:sz w:val="20"/>
        </w:rPr>
        <w:t xml:space="preserve">Przed podpisaniem protokołu odbioru wstępnego i ostatecznego, osoba pełniąca nadzór nad umową po stronie Zamawiającego, ma prawo skontrolować dostawę pod względem jej zgodności z umową oraz ewentualnych usterek lub wad. Sprawdzenie może polegać </w:t>
      </w:r>
      <w:r w:rsidR="0058657A">
        <w:rPr>
          <w:rFonts w:ascii="Verdana" w:hAnsi="Verdana" w:cs="Open Sans"/>
          <w:iCs/>
          <w:w w:val="100"/>
          <w:sz w:val="20"/>
        </w:rPr>
        <w:t xml:space="preserve">m.in. </w:t>
      </w:r>
      <w:r w:rsidRPr="0058657A">
        <w:rPr>
          <w:rFonts w:ascii="Verdana" w:hAnsi="Verdana" w:cs="Open Sans"/>
          <w:iCs/>
          <w:w w:val="100"/>
          <w:sz w:val="20"/>
        </w:rPr>
        <w:t>na sprawdzeniu wszystkich lub losowo wybranych elementów</w:t>
      </w:r>
      <w:r w:rsidR="007733B6">
        <w:rPr>
          <w:rFonts w:ascii="Verdana" w:hAnsi="Verdana" w:cs="Open Sans"/>
          <w:iCs/>
          <w:w w:val="100"/>
          <w:sz w:val="20"/>
        </w:rPr>
        <w:t xml:space="preserve"> dostarczanego pojazdu</w:t>
      </w:r>
      <w:r w:rsidRPr="0058657A">
        <w:rPr>
          <w:rFonts w:ascii="Verdana" w:hAnsi="Verdana" w:cs="Open Sans"/>
          <w:iCs/>
          <w:w w:val="100"/>
          <w:sz w:val="20"/>
        </w:rPr>
        <w:t>.</w:t>
      </w:r>
    </w:p>
    <w:p w14:paraId="027CE61D" w14:textId="7A6F7931" w:rsidR="00A676A8" w:rsidRPr="00E62A30" w:rsidRDefault="00A676A8" w:rsidP="00A676A8">
      <w:pPr>
        <w:numPr>
          <w:ilvl w:val="0"/>
          <w:numId w:val="13"/>
        </w:numPr>
        <w:tabs>
          <w:tab w:val="left" w:pos="0"/>
        </w:tabs>
        <w:spacing w:before="120" w:after="120" w:line="264" w:lineRule="auto"/>
        <w:ind w:left="426" w:hanging="426"/>
        <w:rPr>
          <w:rFonts w:ascii="Verdana" w:hAnsi="Verdana" w:cs="Open Sans"/>
          <w:iCs/>
          <w:w w:val="100"/>
          <w:sz w:val="20"/>
        </w:rPr>
      </w:pPr>
      <w:r w:rsidRPr="00E62A30">
        <w:rPr>
          <w:rFonts w:ascii="Verdana" w:hAnsi="Verdana" w:cs="Open Sans"/>
          <w:iCs/>
          <w:w w:val="100"/>
          <w:sz w:val="20"/>
        </w:rPr>
        <w:lastRenderedPageBreak/>
        <w:t>Jeżeli Zamawiający odmówi odbioru samochod</w:t>
      </w:r>
      <w:r w:rsidR="00B93053" w:rsidRPr="00E62A30">
        <w:rPr>
          <w:rFonts w:ascii="Verdana" w:hAnsi="Verdana" w:cs="Open Sans"/>
          <w:iCs/>
          <w:w w:val="100"/>
          <w:sz w:val="20"/>
        </w:rPr>
        <w:t>u</w:t>
      </w:r>
      <w:r w:rsidRPr="00E62A30">
        <w:rPr>
          <w:rFonts w:ascii="Verdana" w:hAnsi="Verdana" w:cs="Open Sans"/>
          <w:iCs/>
          <w:w w:val="100"/>
          <w:sz w:val="20"/>
        </w:rPr>
        <w:t xml:space="preserve"> z powodu wad (samochód posiadający wadę zmniejszającą jego wartość lub użyteczność, został wydany w stanie niekompletnym, nie posiada użyteczności zgodnych z przeznaczeniem) lub niezgodności z umową (samochód nie odpowiada opisowi podan</w:t>
      </w:r>
      <w:r w:rsidRPr="00D72B8C">
        <w:rPr>
          <w:rFonts w:ascii="Verdana" w:hAnsi="Verdana" w:cs="Open Sans"/>
          <w:iCs/>
          <w:w w:val="100"/>
          <w:sz w:val="20"/>
        </w:rPr>
        <w:t>emu w załączniku nr 1 do umowy, brakuje dokumentów lub są one wadliwe, brakuje akcesoriów, o których mowa w §</w:t>
      </w:r>
      <w:r w:rsidR="00BF5D90" w:rsidRPr="00D72B8C">
        <w:rPr>
          <w:rFonts w:ascii="Verdana" w:hAnsi="Verdana" w:cs="Open Sans"/>
          <w:iCs/>
          <w:w w:val="100"/>
          <w:sz w:val="20"/>
        </w:rPr>
        <w:t xml:space="preserve"> </w:t>
      </w:r>
      <w:r w:rsidR="00543E0D" w:rsidRPr="00D72B8C">
        <w:rPr>
          <w:rFonts w:ascii="Verdana" w:hAnsi="Verdana" w:cs="Open Sans"/>
          <w:iCs/>
          <w:w w:val="100"/>
          <w:sz w:val="20"/>
        </w:rPr>
        <w:t>2 ust. 5</w:t>
      </w:r>
      <w:r w:rsidRPr="00D72B8C">
        <w:rPr>
          <w:rFonts w:ascii="Verdana" w:hAnsi="Verdana" w:cs="Open Sans"/>
          <w:iCs/>
          <w:w w:val="100"/>
          <w:sz w:val="20"/>
        </w:rPr>
        <w:t xml:space="preserve">), nie sporządza się protokołu odbioru, a przedstawiciele Zamawiającego przekażą Wykonawcy podpisane przez siebie oświadczenie </w:t>
      </w:r>
      <w:r w:rsidR="007733B6">
        <w:rPr>
          <w:rFonts w:ascii="Verdana" w:hAnsi="Verdana" w:cs="Open Sans"/>
          <w:iCs/>
          <w:w w:val="100"/>
          <w:sz w:val="20"/>
        </w:rPr>
        <w:t>z</w:t>
      </w:r>
      <w:r w:rsidRPr="0058657A">
        <w:rPr>
          <w:rFonts w:ascii="Verdana" w:hAnsi="Verdana" w:cs="Open Sans"/>
          <w:iCs/>
          <w:w w:val="100"/>
          <w:sz w:val="20"/>
        </w:rPr>
        <w:t>e wskazani</w:t>
      </w:r>
      <w:r w:rsidRPr="00E62A30">
        <w:rPr>
          <w:rFonts w:ascii="Verdana" w:hAnsi="Verdana" w:cs="Open Sans"/>
          <w:iCs/>
          <w:w w:val="100"/>
          <w:sz w:val="20"/>
        </w:rPr>
        <w:t>em zastrzeżeń, co do</w:t>
      </w:r>
      <w:r w:rsidR="008467CB" w:rsidRPr="00E62A30">
        <w:rPr>
          <w:rFonts w:ascii="Verdana" w:hAnsi="Verdana" w:cs="Open Sans"/>
          <w:iCs/>
          <w:w w:val="100"/>
          <w:sz w:val="20"/>
        </w:rPr>
        <w:t xml:space="preserve"> odbieranego samochodu</w:t>
      </w:r>
      <w:r w:rsidRPr="00E62A30">
        <w:rPr>
          <w:rFonts w:ascii="Verdana" w:hAnsi="Verdana" w:cs="Open Sans"/>
          <w:iCs/>
          <w:w w:val="100"/>
          <w:sz w:val="20"/>
        </w:rPr>
        <w:t>.</w:t>
      </w:r>
    </w:p>
    <w:p w14:paraId="0C94A8ED" w14:textId="2F1EFCCA" w:rsidR="00A676A8" w:rsidRPr="00E62A30" w:rsidRDefault="00A676A8" w:rsidP="00A676A8">
      <w:pPr>
        <w:numPr>
          <w:ilvl w:val="0"/>
          <w:numId w:val="13"/>
        </w:numPr>
        <w:tabs>
          <w:tab w:val="left" w:pos="0"/>
        </w:tabs>
        <w:spacing w:before="120" w:after="120" w:line="264" w:lineRule="auto"/>
        <w:ind w:left="426" w:hanging="426"/>
        <w:rPr>
          <w:rFonts w:ascii="Verdana" w:hAnsi="Verdana" w:cs="Open Sans"/>
          <w:iCs/>
          <w:w w:val="100"/>
          <w:sz w:val="20"/>
        </w:rPr>
      </w:pPr>
      <w:r w:rsidRPr="00E62A30">
        <w:rPr>
          <w:rFonts w:ascii="Verdana" w:hAnsi="Verdana" w:cs="Open Sans"/>
          <w:iCs/>
          <w:w w:val="100"/>
          <w:sz w:val="20"/>
        </w:rPr>
        <w:t>W przypadku wykrycia wad lub usterek/niezgodności z umową,</w:t>
      </w:r>
      <w:r w:rsidRPr="00E62A30">
        <w:rPr>
          <w:rFonts w:ascii="Verdana" w:hAnsi="Verdana" w:cs="Open Sans"/>
          <w:iCs/>
          <w:color w:val="FF0000"/>
          <w:w w:val="100"/>
          <w:sz w:val="20"/>
        </w:rPr>
        <w:t xml:space="preserve"> </w:t>
      </w:r>
      <w:r w:rsidRPr="00E62A30">
        <w:rPr>
          <w:rFonts w:ascii="Verdana" w:hAnsi="Verdana" w:cs="Open Sans"/>
          <w:iCs/>
          <w:w w:val="100"/>
          <w:sz w:val="20"/>
        </w:rPr>
        <w:t xml:space="preserve">o których mowa w ust. </w:t>
      </w:r>
      <w:r w:rsidR="00920BCC" w:rsidRPr="00E62A30">
        <w:rPr>
          <w:rFonts w:ascii="Verdana" w:hAnsi="Verdana" w:cs="Open Sans"/>
          <w:iCs/>
          <w:w w:val="100"/>
          <w:sz w:val="20"/>
        </w:rPr>
        <w:t xml:space="preserve">10 </w:t>
      </w:r>
      <w:r w:rsidRPr="00E62A30">
        <w:rPr>
          <w:rFonts w:ascii="Verdana" w:hAnsi="Verdana" w:cs="Open Sans"/>
          <w:iCs/>
          <w:w w:val="100"/>
          <w:sz w:val="20"/>
        </w:rPr>
        <w:t>po raz pierwszy, Zamawiający naliczy karę umowną, o której mowa w §</w:t>
      </w:r>
      <w:r w:rsidR="003E27A0" w:rsidRPr="00E62A30">
        <w:rPr>
          <w:rFonts w:ascii="Verdana" w:hAnsi="Verdana" w:cs="Open Sans"/>
          <w:iCs/>
          <w:w w:val="100"/>
          <w:sz w:val="20"/>
        </w:rPr>
        <w:t xml:space="preserve"> </w:t>
      </w:r>
      <w:r w:rsidRPr="00E62A30">
        <w:rPr>
          <w:rFonts w:ascii="Verdana" w:hAnsi="Verdana" w:cs="Open Sans"/>
          <w:iCs/>
          <w:w w:val="100"/>
          <w:sz w:val="20"/>
        </w:rPr>
        <w:t>5 ust. 2</w:t>
      </w:r>
      <w:r w:rsidR="007733B6">
        <w:rPr>
          <w:rFonts w:ascii="Verdana" w:hAnsi="Verdana" w:cs="Open Sans"/>
          <w:iCs/>
          <w:w w:val="100"/>
          <w:sz w:val="20"/>
        </w:rPr>
        <w:t xml:space="preserve"> </w:t>
      </w:r>
      <w:r w:rsidRPr="007733B6">
        <w:rPr>
          <w:rFonts w:ascii="Verdana" w:hAnsi="Verdana" w:cs="Open Sans"/>
          <w:iCs/>
          <w:w w:val="100"/>
          <w:sz w:val="20"/>
        </w:rPr>
        <w:t xml:space="preserve"> i ustali z Wykonawcą nowy termin odbioru samochodów. W przypadku upłynięcia terminu realizacji umowy, Wykonawca zapłaci także karę umowną, o której mowa</w:t>
      </w:r>
      <w:r w:rsidR="003E27A0" w:rsidRPr="00E62A30">
        <w:rPr>
          <w:rFonts w:ascii="Verdana" w:hAnsi="Verdana" w:cs="Open Sans"/>
          <w:iCs/>
          <w:w w:val="100"/>
          <w:sz w:val="20"/>
        </w:rPr>
        <w:t xml:space="preserve">        </w:t>
      </w:r>
      <w:r w:rsidRPr="00E62A30">
        <w:rPr>
          <w:rFonts w:ascii="Verdana" w:hAnsi="Verdana" w:cs="Open Sans"/>
          <w:iCs/>
          <w:w w:val="100"/>
          <w:sz w:val="20"/>
        </w:rPr>
        <w:t xml:space="preserve"> w §</w:t>
      </w:r>
      <w:r w:rsidR="003E27A0" w:rsidRPr="00E62A30">
        <w:rPr>
          <w:rFonts w:ascii="Verdana" w:hAnsi="Verdana" w:cs="Open Sans"/>
          <w:iCs/>
          <w:w w:val="100"/>
          <w:sz w:val="20"/>
        </w:rPr>
        <w:t xml:space="preserve"> </w:t>
      </w:r>
      <w:r w:rsidRPr="00E62A30">
        <w:rPr>
          <w:rFonts w:ascii="Verdana" w:hAnsi="Verdana" w:cs="Open Sans"/>
          <w:iCs/>
          <w:w w:val="100"/>
          <w:sz w:val="20"/>
        </w:rPr>
        <w:t xml:space="preserve">5 ust. 1. </w:t>
      </w:r>
    </w:p>
    <w:p w14:paraId="3E213D07" w14:textId="57A26B16" w:rsidR="00A676A8" w:rsidRPr="00E62A30" w:rsidRDefault="00A676A8" w:rsidP="00A676A8">
      <w:pPr>
        <w:numPr>
          <w:ilvl w:val="0"/>
          <w:numId w:val="13"/>
        </w:numPr>
        <w:tabs>
          <w:tab w:val="left" w:pos="0"/>
        </w:tabs>
        <w:spacing w:before="120" w:after="120" w:line="264" w:lineRule="auto"/>
        <w:ind w:left="426" w:hanging="426"/>
        <w:rPr>
          <w:rFonts w:ascii="Verdana" w:hAnsi="Verdana" w:cs="Open Sans"/>
          <w:iCs/>
          <w:w w:val="100"/>
          <w:sz w:val="20"/>
        </w:rPr>
      </w:pPr>
      <w:r w:rsidRPr="00E62A30">
        <w:rPr>
          <w:rFonts w:ascii="Verdana" w:hAnsi="Verdana" w:cs="Open Sans"/>
          <w:iCs/>
          <w:w w:val="100"/>
          <w:sz w:val="20"/>
        </w:rPr>
        <w:t xml:space="preserve">Jeżeli sytuacja, o której mowa w ust. </w:t>
      </w:r>
      <w:r w:rsidR="00920BCC" w:rsidRPr="00E62A30">
        <w:rPr>
          <w:rFonts w:ascii="Verdana" w:hAnsi="Verdana" w:cs="Open Sans"/>
          <w:iCs/>
          <w:w w:val="100"/>
          <w:sz w:val="20"/>
        </w:rPr>
        <w:t>10</w:t>
      </w:r>
      <w:r w:rsidR="00D72B8C">
        <w:rPr>
          <w:rFonts w:ascii="Verdana" w:hAnsi="Verdana" w:cs="Open Sans"/>
          <w:iCs/>
          <w:w w:val="100"/>
          <w:sz w:val="20"/>
        </w:rPr>
        <w:t xml:space="preserve"> </w:t>
      </w:r>
      <w:r w:rsidRPr="00D72B8C">
        <w:rPr>
          <w:rFonts w:ascii="Verdana" w:hAnsi="Verdana" w:cs="Open Sans"/>
          <w:iCs/>
          <w:w w:val="100"/>
          <w:sz w:val="20"/>
        </w:rPr>
        <w:t xml:space="preserve">wystąpi po raz drugi, Zamawiający będzie uprawniony do odstąpienia od umowy (w terminie </w:t>
      </w:r>
      <w:r w:rsidR="007733B6">
        <w:rPr>
          <w:rFonts w:ascii="Verdana" w:hAnsi="Verdana" w:cs="Open Sans"/>
          <w:iCs/>
          <w:w w:val="100"/>
          <w:sz w:val="20"/>
        </w:rPr>
        <w:t xml:space="preserve">do </w:t>
      </w:r>
      <w:r w:rsidRPr="00D72B8C">
        <w:rPr>
          <w:rFonts w:ascii="Verdana" w:hAnsi="Verdana" w:cs="Open Sans"/>
          <w:iCs/>
          <w:w w:val="100"/>
          <w:sz w:val="20"/>
        </w:rPr>
        <w:t>10 dni kalendarzowych, złoży pisemne oświadczenie o odstąpieniu od umowy) z przyczyn leżących po stronie Wykonawcy oraz naliczenia Wykonawcy</w:t>
      </w:r>
      <w:r w:rsidR="00543E0D" w:rsidRPr="007733B6">
        <w:rPr>
          <w:rFonts w:ascii="Verdana" w:hAnsi="Verdana" w:cs="Open Sans"/>
          <w:iCs/>
          <w:w w:val="100"/>
          <w:sz w:val="20"/>
        </w:rPr>
        <w:t xml:space="preserve"> kary umownej, na zasadach określonych w </w:t>
      </w:r>
      <w:r w:rsidR="007733B6">
        <w:rPr>
          <w:rFonts w:ascii="Verdana" w:hAnsi="Verdana" w:cs="Open Sans"/>
          <w:iCs/>
          <w:w w:val="100"/>
          <w:sz w:val="20"/>
        </w:rPr>
        <w:br/>
      </w:r>
      <w:r w:rsidR="00543E0D" w:rsidRPr="007733B6">
        <w:rPr>
          <w:rFonts w:ascii="Verdana" w:hAnsi="Verdana" w:cs="Open Sans"/>
          <w:iCs/>
          <w:w w:val="100"/>
          <w:sz w:val="20"/>
        </w:rPr>
        <w:t xml:space="preserve">§ </w:t>
      </w:r>
      <w:r w:rsidR="00543E0D" w:rsidRPr="00E62A30">
        <w:rPr>
          <w:rFonts w:ascii="Verdana" w:hAnsi="Verdana" w:cs="Open Sans"/>
          <w:iCs/>
          <w:w w:val="100"/>
          <w:sz w:val="20"/>
        </w:rPr>
        <w:t xml:space="preserve">5. </w:t>
      </w:r>
    </w:p>
    <w:p w14:paraId="1C2F1778" w14:textId="2B05B4FE" w:rsidR="00A676A8" w:rsidRPr="00E62A30" w:rsidRDefault="00A676A8" w:rsidP="00A676A8">
      <w:pPr>
        <w:numPr>
          <w:ilvl w:val="0"/>
          <w:numId w:val="13"/>
        </w:numPr>
        <w:tabs>
          <w:tab w:val="left" w:pos="0"/>
        </w:tabs>
        <w:spacing w:before="120" w:after="120" w:line="264" w:lineRule="auto"/>
        <w:ind w:left="426" w:hanging="426"/>
        <w:rPr>
          <w:rFonts w:ascii="Verdana" w:hAnsi="Verdana" w:cs="Open Sans"/>
          <w:iCs/>
          <w:w w:val="100"/>
          <w:sz w:val="20"/>
        </w:rPr>
      </w:pPr>
      <w:r w:rsidRPr="00E62A30">
        <w:rPr>
          <w:rFonts w:ascii="Verdana" w:hAnsi="Verdana" w:cs="Open Sans"/>
          <w:iCs/>
          <w:w w:val="100"/>
          <w:sz w:val="20"/>
        </w:rPr>
        <w:t>Niebezpieczeństwo przypadkowej utraty lub uszkodzenia samochod</w:t>
      </w:r>
      <w:r w:rsidR="007733B6">
        <w:rPr>
          <w:rFonts w:ascii="Verdana" w:hAnsi="Verdana" w:cs="Open Sans"/>
          <w:iCs/>
          <w:w w:val="100"/>
          <w:sz w:val="20"/>
        </w:rPr>
        <w:t>u</w:t>
      </w:r>
      <w:r w:rsidRPr="00E62A30">
        <w:rPr>
          <w:rFonts w:ascii="Verdana" w:hAnsi="Verdana" w:cs="Open Sans"/>
          <w:iCs/>
          <w:w w:val="100"/>
          <w:sz w:val="20"/>
        </w:rPr>
        <w:t xml:space="preserve"> przechodz</w:t>
      </w:r>
      <w:r w:rsidR="007733B6">
        <w:rPr>
          <w:rFonts w:ascii="Verdana" w:hAnsi="Verdana" w:cs="Open Sans"/>
          <w:iCs/>
          <w:w w:val="100"/>
          <w:sz w:val="20"/>
        </w:rPr>
        <w:t>i</w:t>
      </w:r>
      <w:r w:rsidRPr="007733B6">
        <w:rPr>
          <w:rFonts w:ascii="Verdana" w:hAnsi="Verdana" w:cs="Open Sans"/>
          <w:iCs/>
          <w:w w:val="100"/>
          <w:sz w:val="20"/>
        </w:rPr>
        <w:t xml:space="preserve"> </w:t>
      </w:r>
      <w:r w:rsidRPr="007733B6">
        <w:rPr>
          <w:rFonts w:ascii="Verdana" w:hAnsi="Verdana" w:cs="Open Sans"/>
          <w:iCs/>
          <w:w w:val="100"/>
          <w:sz w:val="20"/>
        </w:rPr>
        <w:br/>
        <w:t>na Zamawiającego z chwilą podpisania protokołu odbioru ostatecznego.</w:t>
      </w:r>
    </w:p>
    <w:p w14:paraId="55A40A4B" w14:textId="14FD36D0" w:rsidR="00A676A8" w:rsidRPr="00E62A30" w:rsidRDefault="00A676A8" w:rsidP="00A676A8">
      <w:pPr>
        <w:numPr>
          <w:ilvl w:val="0"/>
          <w:numId w:val="13"/>
        </w:numPr>
        <w:tabs>
          <w:tab w:val="left" w:pos="0"/>
        </w:tabs>
        <w:spacing w:before="120" w:after="120" w:line="264" w:lineRule="auto"/>
        <w:ind w:left="426" w:hanging="426"/>
        <w:rPr>
          <w:rFonts w:ascii="Verdana" w:hAnsi="Verdana" w:cs="Open Sans"/>
          <w:iCs/>
          <w:w w:val="100"/>
          <w:sz w:val="20"/>
        </w:rPr>
      </w:pPr>
      <w:r w:rsidRPr="00E62A30">
        <w:rPr>
          <w:rFonts w:ascii="Verdana" w:hAnsi="Verdana" w:cs="Open Sans"/>
          <w:iCs/>
          <w:w w:val="100"/>
          <w:sz w:val="20"/>
        </w:rPr>
        <w:t>Wykonawca, do momentu podpisania protokołu odbioru ostatecznego, będzie posiadał umowę ubezpieczenia samochod</w:t>
      </w:r>
      <w:r w:rsidR="007733B6">
        <w:rPr>
          <w:rFonts w:ascii="Verdana" w:hAnsi="Verdana" w:cs="Open Sans"/>
          <w:iCs/>
          <w:w w:val="100"/>
          <w:sz w:val="20"/>
        </w:rPr>
        <w:t>u</w:t>
      </w:r>
      <w:r w:rsidRPr="00E62A30">
        <w:rPr>
          <w:rFonts w:ascii="Verdana" w:hAnsi="Verdana" w:cs="Open Sans"/>
          <w:iCs/>
          <w:w w:val="100"/>
          <w:sz w:val="20"/>
        </w:rPr>
        <w:t xml:space="preserve"> od ryzyka utraty lub uszkodzenia.</w:t>
      </w:r>
    </w:p>
    <w:p w14:paraId="112BC5D3" w14:textId="0491024D" w:rsidR="00A676A8" w:rsidRPr="00E62A30" w:rsidRDefault="00A676A8" w:rsidP="00A676A8">
      <w:pPr>
        <w:numPr>
          <w:ilvl w:val="0"/>
          <w:numId w:val="13"/>
        </w:numPr>
        <w:tabs>
          <w:tab w:val="left" w:pos="0"/>
        </w:tabs>
        <w:spacing w:before="120" w:after="120" w:line="264" w:lineRule="auto"/>
        <w:ind w:left="426" w:hanging="426"/>
        <w:rPr>
          <w:rFonts w:ascii="Verdana" w:hAnsi="Verdana" w:cs="Open Sans"/>
          <w:iCs/>
          <w:w w:val="100"/>
          <w:sz w:val="20"/>
        </w:rPr>
      </w:pPr>
      <w:r w:rsidRPr="00E62A30">
        <w:rPr>
          <w:rFonts w:ascii="Verdana" w:hAnsi="Verdana" w:cs="Open Sans"/>
          <w:iCs/>
          <w:w w:val="100"/>
          <w:sz w:val="20"/>
        </w:rPr>
        <w:t xml:space="preserve">Strony uzgadniają, że </w:t>
      </w:r>
      <w:r w:rsidR="0056488F" w:rsidRPr="00E62A30">
        <w:rPr>
          <w:rFonts w:ascii="Verdana" w:hAnsi="Verdana" w:cs="Open Sans"/>
          <w:iCs/>
          <w:w w:val="100"/>
          <w:sz w:val="20"/>
        </w:rPr>
        <w:t xml:space="preserve">Przedmiot </w:t>
      </w:r>
      <w:r w:rsidRPr="00E62A30">
        <w:rPr>
          <w:rFonts w:ascii="Verdana" w:hAnsi="Verdana" w:cs="Open Sans"/>
          <w:iCs/>
          <w:w w:val="100"/>
          <w:sz w:val="20"/>
        </w:rPr>
        <w:t>umowy zostanie wykonany samodzielnie bez udziału podwykonawców*/ przez*:</w:t>
      </w:r>
    </w:p>
    <w:p w14:paraId="5750FCAD" w14:textId="77777777" w:rsidR="00A676A8" w:rsidRPr="00E62A30" w:rsidRDefault="00A676A8" w:rsidP="00A676A8">
      <w:pPr>
        <w:numPr>
          <w:ilvl w:val="0"/>
          <w:numId w:val="9"/>
        </w:numPr>
        <w:tabs>
          <w:tab w:val="left" w:pos="851"/>
        </w:tabs>
        <w:spacing w:before="120" w:after="120" w:line="264" w:lineRule="auto"/>
        <w:rPr>
          <w:rFonts w:ascii="Verdana" w:hAnsi="Verdana" w:cs="Open Sans"/>
          <w:iCs/>
          <w:w w:val="100"/>
          <w:sz w:val="20"/>
        </w:rPr>
      </w:pPr>
      <w:r w:rsidRPr="00E62A30">
        <w:rPr>
          <w:rFonts w:ascii="Verdana" w:hAnsi="Verdana" w:cs="Open Sans"/>
          <w:iCs/>
          <w:w w:val="100"/>
          <w:sz w:val="20"/>
        </w:rPr>
        <w:t>niżej wymienionych podwykonawców:</w:t>
      </w:r>
    </w:p>
    <w:p w14:paraId="58FA6E8F" w14:textId="77777777" w:rsidR="00A676A8" w:rsidRPr="00E62A30" w:rsidRDefault="00A676A8" w:rsidP="00A676A8">
      <w:pPr>
        <w:numPr>
          <w:ilvl w:val="0"/>
          <w:numId w:val="6"/>
        </w:numPr>
        <w:spacing w:before="120" w:after="120" w:line="264" w:lineRule="auto"/>
        <w:ind w:left="1276" w:hanging="425"/>
        <w:rPr>
          <w:rFonts w:ascii="Verdana" w:hAnsi="Verdana" w:cs="Open Sans"/>
          <w:iCs/>
          <w:w w:val="100"/>
          <w:sz w:val="20"/>
        </w:rPr>
      </w:pPr>
      <w:r w:rsidRPr="00E62A30">
        <w:rPr>
          <w:rFonts w:ascii="Verdana" w:hAnsi="Verdana" w:cs="Open Sans"/>
          <w:iCs/>
          <w:w w:val="100"/>
          <w:sz w:val="20"/>
        </w:rPr>
        <w:t>____________________________  -  wykonanie _______________________;</w:t>
      </w:r>
    </w:p>
    <w:p w14:paraId="1A704B81" w14:textId="4A11F9EC" w:rsidR="00A676A8" w:rsidRPr="00E62A30" w:rsidRDefault="00A676A8" w:rsidP="00A676A8">
      <w:pPr>
        <w:numPr>
          <w:ilvl w:val="0"/>
          <w:numId w:val="9"/>
        </w:numPr>
        <w:tabs>
          <w:tab w:val="left" w:pos="851"/>
        </w:tabs>
        <w:spacing w:before="120" w:after="120" w:line="264" w:lineRule="auto"/>
        <w:rPr>
          <w:rFonts w:ascii="Verdana" w:hAnsi="Verdana" w:cs="Open Sans"/>
          <w:iCs/>
          <w:w w:val="100"/>
          <w:sz w:val="20"/>
        </w:rPr>
      </w:pPr>
      <w:r w:rsidRPr="00E62A30">
        <w:rPr>
          <w:rFonts w:ascii="Verdana" w:hAnsi="Verdana" w:cs="Open Sans"/>
          <w:iCs/>
          <w:w w:val="100"/>
          <w:sz w:val="20"/>
        </w:rPr>
        <w:t xml:space="preserve">Wykonawcę osobiście w zakresie pozostałej części </w:t>
      </w:r>
      <w:r w:rsidR="0056488F" w:rsidRPr="00E62A30">
        <w:rPr>
          <w:rFonts w:ascii="Verdana" w:hAnsi="Verdana" w:cs="Open Sans"/>
          <w:iCs/>
          <w:w w:val="100"/>
          <w:sz w:val="20"/>
        </w:rPr>
        <w:t xml:space="preserve">Przedmiotu </w:t>
      </w:r>
      <w:r w:rsidRPr="00E62A30">
        <w:rPr>
          <w:rFonts w:ascii="Verdana" w:hAnsi="Verdana" w:cs="Open Sans"/>
          <w:iCs/>
          <w:w w:val="100"/>
          <w:sz w:val="20"/>
        </w:rPr>
        <w:t>umowy.</w:t>
      </w:r>
    </w:p>
    <w:p w14:paraId="610D4863" w14:textId="626ED8F5" w:rsidR="00A676A8" w:rsidRPr="00E62A30" w:rsidRDefault="00A676A8" w:rsidP="009F3701">
      <w:pPr>
        <w:numPr>
          <w:ilvl w:val="0"/>
          <w:numId w:val="13"/>
        </w:numPr>
        <w:spacing w:before="120" w:after="120" w:line="264" w:lineRule="auto"/>
        <w:ind w:left="426" w:hanging="426"/>
        <w:rPr>
          <w:rFonts w:ascii="Verdana" w:hAnsi="Verdana" w:cs="Open Sans"/>
          <w:iCs/>
          <w:w w:val="100"/>
          <w:sz w:val="20"/>
        </w:rPr>
      </w:pPr>
      <w:r w:rsidRPr="00E62A30">
        <w:rPr>
          <w:rFonts w:ascii="Verdana" w:hAnsi="Verdana" w:cs="Open Sans"/>
          <w:iCs/>
          <w:w w:val="100"/>
          <w:sz w:val="20"/>
        </w:rPr>
        <w:t>Powierzenie Podwykona</w:t>
      </w:r>
      <w:r w:rsidR="00096369" w:rsidRPr="00E62A30">
        <w:rPr>
          <w:rFonts w:ascii="Verdana" w:hAnsi="Verdana" w:cs="Open Sans"/>
          <w:iCs/>
          <w:w w:val="100"/>
          <w:sz w:val="20"/>
        </w:rPr>
        <w:t>wcom zadań określonych w ust. 15</w:t>
      </w:r>
      <w:r w:rsidRPr="00E62A30">
        <w:rPr>
          <w:rFonts w:ascii="Verdana" w:hAnsi="Verdana" w:cs="Open Sans"/>
          <w:iCs/>
          <w:w w:val="100"/>
          <w:sz w:val="20"/>
        </w:rPr>
        <w:t xml:space="preserve"> pkt a) nie zmienia treści zobowiązań Wykonawcy wobec Zamawiającego za wykonanie tej części zamówienia. Wykonawca jest odpowiedzialny za działania, zaniechania, uchybienia i zaniedbania każdego Podwykonawcy i jego pracowników, tak jakby to były działania, zaniechania, uchybienia lub zaniedbania jego własnych pracowników. </w:t>
      </w:r>
    </w:p>
    <w:p w14:paraId="559EE477" w14:textId="38370045" w:rsidR="00A676A8" w:rsidRPr="00E62A30" w:rsidRDefault="00A676A8" w:rsidP="00A676A8">
      <w:pPr>
        <w:keepNext/>
        <w:widowControl w:val="0"/>
        <w:spacing w:before="120" w:after="120" w:line="264" w:lineRule="auto"/>
        <w:ind w:left="568"/>
        <w:jc w:val="center"/>
        <w:outlineLvl w:val="0"/>
        <w:rPr>
          <w:rFonts w:ascii="Verdana" w:hAnsi="Verdana" w:cs="Open Sans"/>
          <w:w w:val="100"/>
          <w:sz w:val="20"/>
        </w:rPr>
      </w:pPr>
      <w:bookmarkStart w:id="9" w:name="_Toc479751834"/>
      <w:bookmarkStart w:id="10" w:name="_Toc530036831"/>
      <w:bookmarkStart w:id="11" w:name="_Toc45283841"/>
      <w:r w:rsidRPr="00E62A30">
        <w:rPr>
          <w:rFonts w:ascii="Verdana" w:hAnsi="Verdana" w:cs="Open Sans"/>
          <w:b/>
          <w:bCs/>
          <w:w w:val="100"/>
          <w:sz w:val="20"/>
        </w:rPr>
        <w:t>§ 3</w:t>
      </w:r>
      <w:r w:rsidRPr="00E62A30">
        <w:rPr>
          <w:rFonts w:ascii="Verdana" w:hAnsi="Verdana" w:cs="Open Sans"/>
          <w:b/>
          <w:bCs/>
          <w:w w:val="100"/>
          <w:sz w:val="20"/>
        </w:rPr>
        <w:br/>
        <w:t>Wynagrodzenie za wykonanie umowy</w:t>
      </w:r>
      <w:bookmarkEnd w:id="8"/>
      <w:r w:rsidRPr="00E62A30">
        <w:rPr>
          <w:rFonts w:ascii="Verdana" w:hAnsi="Verdana" w:cs="Open Sans"/>
          <w:b/>
          <w:bCs/>
          <w:w w:val="100"/>
          <w:sz w:val="20"/>
        </w:rPr>
        <w:t xml:space="preserve"> </w:t>
      </w:r>
      <w:bookmarkEnd w:id="9"/>
      <w:bookmarkEnd w:id="10"/>
      <w:bookmarkEnd w:id="11"/>
    </w:p>
    <w:p w14:paraId="4BAF95A7" w14:textId="4A0FF767" w:rsidR="00A676A8" w:rsidRPr="00E62A30" w:rsidRDefault="00A676A8" w:rsidP="00A676A8">
      <w:pPr>
        <w:pStyle w:val="Akapitzlist"/>
        <w:numPr>
          <w:ilvl w:val="0"/>
          <w:numId w:val="18"/>
        </w:numPr>
        <w:spacing w:before="120" w:after="120" w:line="264" w:lineRule="auto"/>
        <w:ind w:left="284"/>
        <w:rPr>
          <w:rFonts w:ascii="Verdana" w:hAnsi="Verdana" w:cs="Open Sans"/>
          <w:iCs/>
          <w:w w:val="100"/>
          <w:sz w:val="20"/>
        </w:rPr>
      </w:pPr>
      <w:r w:rsidRPr="00E62A30">
        <w:rPr>
          <w:rFonts w:ascii="Verdana" w:hAnsi="Verdana" w:cs="Open Sans"/>
          <w:iCs/>
          <w:w w:val="100"/>
          <w:sz w:val="20"/>
        </w:rPr>
        <w:t>Wykonawca z tytułu wykonania umowy otrzyma łączn</w:t>
      </w:r>
      <w:r w:rsidR="009F0EE2" w:rsidRPr="00E62A30">
        <w:rPr>
          <w:rFonts w:ascii="Verdana" w:hAnsi="Verdana" w:cs="Open Sans"/>
          <w:iCs/>
          <w:w w:val="100"/>
          <w:sz w:val="20"/>
        </w:rPr>
        <w:t>i</w:t>
      </w:r>
      <w:r w:rsidRPr="00E62A30">
        <w:rPr>
          <w:rFonts w:ascii="Verdana" w:hAnsi="Verdana" w:cs="Open Sans"/>
          <w:iCs/>
          <w:w w:val="100"/>
          <w:sz w:val="20"/>
        </w:rPr>
        <w:t xml:space="preserve">e wynagrodzenie </w:t>
      </w:r>
      <w:r w:rsidR="00D06DBE" w:rsidRPr="00E62A30">
        <w:rPr>
          <w:rFonts w:ascii="Verdana" w:hAnsi="Verdana" w:cs="Open Sans"/>
          <w:iCs/>
          <w:w w:val="100"/>
          <w:sz w:val="20"/>
        </w:rPr>
        <w:t>netto</w:t>
      </w:r>
      <w:r w:rsidRPr="00E62A30">
        <w:rPr>
          <w:rFonts w:ascii="Verdana" w:hAnsi="Verdana" w:cs="Open Sans"/>
          <w:iCs/>
          <w:w w:val="100"/>
          <w:sz w:val="20"/>
        </w:rPr>
        <w:t xml:space="preserve"> __________ zł, </w:t>
      </w:r>
      <w:r w:rsidR="00D06DBE" w:rsidRPr="00E62A30">
        <w:rPr>
          <w:rFonts w:ascii="Verdana" w:hAnsi="Verdana" w:cs="Open Sans"/>
          <w:iCs/>
          <w:w w:val="100"/>
          <w:sz w:val="20"/>
        </w:rPr>
        <w:t>plus podatek VAT</w:t>
      </w:r>
      <w:r w:rsidRPr="00E62A30">
        <w:rPr>
          <w:rFonts w:ascii="Verdana" w:hAnsi="Verdana" w:cs="Open Sans"/>
          <w:iCs/>
          <w:w w:val="100"/>
          <w:sz w:val="20"/>
        </w:rPr>
        <w:t xml:space="preserve"> </w:t>
      </w:r>
      <w:r w:rsidR="00D06DBE" w:rsidRPr="00E62A30">
        <w:rPr>
          <w:rFonts w:ascii="Verdana" w:hAnsi="Verdana" w:cs="Open Sans"/>
          <w:iCs/>
          <w:w w:val="100"/>
          <w:sz w:val="20"/>
        </w:rPr>
        <w:t>23</w:t>
      </w:r>
      <w:r w:rsidRPr="00E62A30">
        <w:rPr>
          <w:rFonts w:ascii="Verdana" w:hAnsi="Verdana" w:cs="Open Sans"/>
          <w:iCs/>
          <w:w w:val="100"/>
          <w:sz w:val="20"/>
        </w:rPr>
        <w:t>%</w:t>
      </w:r>
      <w:r w:rsidR="00D06DBE" w:rsidRPr="00E62A30">
        <w:rPr>
          <w:rFonts w:ascii="Verdana" w:hAnsi="Verdana" w:cs="Open Sans"/>
          <w:iCs/>
          <w:w w:val="100"/>
          <w:sz w:val="20"/>
        </w:rPr>
        <w:t xml:space="preserve"> w kwocie ____________zł</w:t>
      </w:r>
      <w:r w:rsidRPr="00E62A30">
        <w:rPr>
          <w:rFonts w:ascii="Verdana" w:hAnsi="Verdana" w:cs="Open Sans"/>
          <w:iCs/>
          <w:w w:val="100"/>
          <w:sz w:val="20"/>
        </w:rPr>
        <w:t xml:space="preserve">, </w:t>
      </w:r>
      <w:r w:rsidR="00D06DBE" w:rsidRPr="00E62A30">
        <w:rPr>
          <w:rFonts w:ascii="Verdana" w:hAnsi="Verdana" w:cs="Open Sans"/>
          <w:iCs/>
          <w:w w:val="100"/>
          <w:sz w:val="20"/>
        </w:rPr>
        <w:t>co daje kwotę</w:t>
      </w:r>
      <w:r w:rsidRPr="00E62A30">
        <w:rPr>
          <w:rFonts w:ascii="Verdana" w:hAnsi="Verdana" w:cs="Open Sans"/>
          <w:iCs/>
          <w:w w:val="100"/>
          <w:sz w:val="20"/>
        </w:rPr>
        <w:t xml:space="preserve"> brutto ___________ zł</w:t>
      </w:r>
      <w:r w:rsidR="00D06DBE" w:rsidRPr="00E62A30">
        <w:rPr>
          <w:rFonts w:ascii="Verdana" w:hAnsi="Verdana" w:cs="Open Sans"/>
          <w:iCs/>
          <w:w w:val="100"/>
          <w:sz w:val="20"/>
        </w:rPr>
        <w:t>.</w:t>
      </w:r>
    </w:p>
    <w:p w14:paraId="2A0CFB24" w14:textId="6192FC03" w:rsidR="00A676A8" w:rsidRPr="00D72B8C" w:rsidRDefault="00A676A8" w:rsidP="00A676A8">
      <w:pPr>
        <w:pStyle w:val="Akapitzlist"/>
        <w:numPr>
          <w:ilvl w:val="0"/>
          <w:numId w:val="18"/>
        </w:numPr>
        <w:spacing w:before="120" w:after="120" w:line="264" w:lineRule="auto"/>
        <w:ind w:left="284"/>
        <w:rPr>
          <w:rFonts w:ascii="Verdana" w:hAnsi="Verdana" w:cs="Open Sans"/>
          <w:iCs/>
          <w:w w:val="100"/>
          <w:sz w:val="20"/>
        </w:rPr>
      </w:pPr>
      <w:r w:rsidRPr="00E62A30">
        <w:rPr>
          <w:rFonts w:ascii="Verdana" w:hAnsi="Verdana" w:cs="Open Sans"/>
          <w:iCs/>
          <w:w w:val="100"/>
          <w:sz w:val="20"/>
        </w:rPr>
        <w:t xml:space="preserve">Wynagrodzenie określone w ust. 1 zawiera wszystkie opłaty </w:t>
      </w:r>
      <w:r w:rsidR="0056488F" w:rsidRPr="00E62A30">
        <w:rPr>
          <w:rFonts w:ascii="Verdana" w:hAnsi="Verdana" w:cs="Open Sans"/>
          <w:iCs/>
          <w:w w:val="100"/>
          <w:sz w:val="20"/>
        </w:rPr>
        <w:t xml:space="preserve">i koszty </w:t>
      </w:r>
      <w:r w:rsidRPr="00E943A5">
        <w:rPr>
          <w:rFonts w:ascii="Verdana" w:hAnsi="Verdana" w:cs="Open Sans"/>
          <w:iCs/>
          <w:w w:val="100"/>
          <w:sz w:val="20"/>
        </w:rPr>
        <w:t xml:space="preserve">związane z realizacją </w:t>
      </w:r>
      <w:r w:rsidR="0056488F" w:rsidRPr="00D72B8C">
        <w:rPr>
          <w:rFonts w:ascii="Verdana" w:hAnsi="Verdana" w:cs="Open Sans"/>
          <w:iCs/>
          <w:w w:val="100"/>
          <w:sz w:val="20"/>
        </w:rPr>
        <w:t xml:space="preserve">Przedmiotu </w:t>
      </w:r>
      <w:r w:rsidRPr="00D72B8C">
        <w:rPr>
          <w:rFonts w:ascii="Verdana" w:hAnsi="Verdana" w:cs="Open Sans"/>
          <w:iCs/>
          <w:w w:val="100"/>
          <w:sz w:val="20"/>
        </w:rPr>
        <w:t>umowy.</w:t>
      </w:r>
    </w:p>
    <w:p w14:paraId="4F0B54E4" w14:textId="77777777" w:rsidR="00A676A8" w:rsidRPr="00E62A30" w:rsidRDefault="00A676A8" w:rsidP="00A676A8">
      <w:pPr>
        <w:pStyle w:val="Akapitzlist"/>
        <w:numPr>
          <w:ilvl w:val="0"/>
          <w:numId w:val="18"/>
        </w:numPr>
        <w:spacing w:before="120" w:after="120" w:line="264" w:lineRule="auto"/>
        <w:ind w:left="284"/>
        <w:rPr>
          <w:rFonts w:ascii="Verdana" w:hAnsi="Verdana" w:cs="Open Sans"/>
          <w:iCs/>
          <w:w w:val="100"/>
          <w:sz w:val="20"/>
        </w:rPr>
      </w:pPr>
      <w:r w:rsidRPr="00E62A30">
        <w:rPr>
          <w:rFonts w:ascii="Verdana" w:hAnsi="Verdana" w:cs="Open Sans"/>
          <w:iCs/>
          <w:w w:val="100"/>
          <w:sz w:val="20"/>
        </w:rPr>
        <w:t>Wykonawca wystawi fakturę, na podstawie której Zamawiający dokona rejestracji pojazdu.</w:t>
      </w:r>
    </w:p>
    <w:p w14:paraId="00C48D3E" w14:textId="24B01892" w:rsidR="00A676A8" w:rsidRPr="00E62A30" w:rsidRDefault="00A676A8" w:rsidP="00A676A8">
      <w:pPr>
        <w:pStyle w:val="Akapitzlist"/>
        <w:numPr>
          <w:ilvl w:val="0"/>
          <w:numId w:val="18"/>
        </w:numPr>
        <w:spacing w:before="120" w:after="120" w:line="264" w:lineRule="auto"/>
        <w:ind w:left="284"/>
        <w:rPr>
          <w:rFonts w:ascii="Verdana" w:hAnsi="Verdana" w:cs="Open Sans"/>
          <w:iCs/>
          <w:w w:val="100"/>
          <w:sz w:val="20"/>
        </w:rPr>
      </w:pPr>
      <w:r w:rsidRPr="00E62A30">
        <w:rPr>
          <w:rFonts w:ascii="Verdana" w:hAnsi="Verdana" w:cs="Open Sans"/>
          <w:iCs/>
          <w:w w:val="100"/>
          <w:sz w:val="20"/>
        </w:rPr>
        <w:t>Po dokonaniu rejestracji</w:t>
      </w:r>
      <w:r w:rsidR="0056488F" w:rsidRPr="00E62A30">
        <w:rPr>
          <w:rFonts w:ascii="Verdana" w:hAnsi="Verdana" w:cs="Open Sans"/>
          <w:iCs/>
          <w:w w:val="100"/>
          <w:sz w:val="20"/>
        </w:rPr>
        <w:t xml:space="preserve"> pojazdu,</w:t>
      </w:r>
      <w:r w:rsidRPr="00E62A30">
        <w:rPr>
          <w:rFonts w:ascii="Verdana" w:hAnsi="Verdana" w:cs="Open Sans"/>
          <w:iCs/>
          <w:w w:val="100"/>
          <w:sz w:val="20"/>
        </w:rPr>
        <w:t xml:space="preserve"> podpisany zostanie protokół odbioru ostatecznego, przez osoby upoważnione ze strony Wykonawcy oraz Zamawiającego.</w:t>
      </w:r>
    </w:p>
    <w:p w14:paraId="0F6B31E8" w14:textId="5EDAF7DF" w:rsidR="00A676A8" w:rsidRPr="00E62A30" w:rsidRDefault="00A676A8" w:rsidP="00A676A8">
      <w:pPr>
        <w:pStyle w:val="Akapitzlist"/>
        <w:numPr>
          <w:ilvl w:val="0"/>
          <w:numId w:val="18"/>
        </w:numPr>
        <w:autoSpaceDE/>
        <w:autoSpaceDN/>
        <w:spacing w:before="120" w:after="120" w:line="264" w:lineRule="auto"/>
        <w:ind w:left="284"/>
        <w:rPr>
          <w:rFonts w:ascii="Verdana" w:hAnsi="Verdana" w:cs="Open Sans"/>
          <w:iCs/>
          <w:w w:val="100"/>
          <w:sz w:val="20"/>
        </w:rPr>
      </w:pPr>
      <w:r w:rsidRPr="00E62A30">
        <w:rPr>
          <w:rFonts w:ascii="Verdana" w:hAnsi="Verdana" w:cs="Open Sans"/>
          <w:iCs/>
          <w:w w:val="100"/>
          <w:sz w:val="20"/>
        </w:rPr>
        <w:t xml:space="preserve">Za </w:t>
      </w:r>
      <w:r w:rsidR="0056488F" w:rsidRPr="00E62A30">
        <w:rPr>
          <w:rFonts w:ascii="Verdana" w:hAnsi="Verdana" w:cs="Open Sans"/>
          <w:iCs/>
          <w:w w:val="100"/>
          <w:sz w:val="20"/>
        </w:rPr>
        <w:t xml:space="preserve">Przedmiot </w:t>
      </w:r>
      <w:r w:rsidRPr="00E62A30">
        <w:rPr>
          <w:rFonts w:ascii="Verdana" w:hAnsi="Verdana" w:cs="Open Sans"/>
          <w:iCs/>
          <w:w w:val="100"/>
          <w:sz w:val="20"/>
        </w:rPr>
        <w:t xml:space="preserve">umowy Zamawiający zapłaci przelewem, w terminie do </w:t>
      </w:r>
      <w:r w:rsidR="00F067E4" w:rsidRPr="00E62A30">
        <w:rPr>
          <w:rFonts w:ascii="Verdana" w:hAnsi="Verdana" w:cs="Open Sans"/>
          <w:iCs/>
          <w:w w:val="100"/>
          <w:sz w:val="20"/>
        </w:rPr>
        <w:t>29.12.2025 r</w:t>
      </w:r>
      <w:r w:rsidRPr="00E62A30">
        <w:rPr>
          <w:rFonts w:ascii="Verdana" w:hAnsi="Verdana" w:cs="Open Sans"/>
          <w:iCs/>
          <w:w w:val="100"/>
          <w:sz w:val="20"/>
        </w:rPr>
        <w:t xml:space="preserve">. </w:t>
      </w:r>
      <w:r w:rsidRPr="00E62A30">
        <w:rPr>
          <w:rFonts w:ascii="Verdana" w:hAnsi="Verdana" w:cs="Open Sans"/>
          <w:w w:val="100"/>
          <w:sz w:val="20"/>
        </w:rPr>
        <w:t xml:space="preserve">Za dzień zapłaty uważa się datę </w:t>
      </w:r>
      <w:r w:rsidR="00265C8D" w:rsidRPr="00E62A30">
        <w:rPr>
          <w:rFonts w:ascii="Verdana" w:hAnsi="Verdana" w:cs="Open Sans"/>
          <w:w w:val="100"/>
          <w:sz w:val="20"/>
        </w:rPr>
        <w:t>obciążenia</w:t>
      </w:r>
      <w:r w:rsidRPr="00E62A30">
        <w:rPr>
          <w:rFonts w:ascii="Verdana" w:hAnsi="Verdana" w:cs="Open Sans"/>
          <w:w w:val="100"/>
          <w:sz w:val="20"/>
        </w:rPr>
        <w:t xml:space="preserve"> rachunku bankowego Zamawiającego</w:t>
      </w:r>
      <w:r w:rsidRPr="00E62A30">
        <w:rPr>
          <w:rFonts w:ascii="Verdana" w:hAnsi="Verdana" w:cs="Open Sans"/>
          <w:iCs/>
          <w:w w:val="100"/>
          <w:sz w:val="20"/>
        </w:rPr>
        <w:t>.</w:t>
      </w:r>
    </w:p>
    <w:p w14:paraId="1E665578" w14:textId="77777777" w:rsidR="00A676A8" w:rsidRPr="00E62A30" w:rsidRDefault="00A676A8" w:rsidP="00A676A8">
      <w:pPr>
        <w:pStyle w:val="Akapitzlist"/>
        <w:numPr>
          <w:ilvl w:val="0"/>
          <w:numId w:val="18"/>
        </w:numPr>
        <w:autoSpaceDE/>
        <w:autoSpaceDN/>
        <w:spacing w:before="120" w:after="120" w:line="264" w:lineRule="auto"/>
        <w:ind w:left="284"/>
        <w:rPr>
          <w:rFonts w:ascii="Verdana" w:hAnsi="Verdana" w:cs="Open Sans"/>
          <w:iCs/>
          <w:w w:val="100"/>
          <w:sz w:val="20"/>
        </w:rPr>
      </w:pPr>
      <w:r w:rsidRPr="00E62A30">
        <w:rPr>
          <w:rFonts w:ascii="Verdana" w:hAnsi="Verdana" w:cs="Open Sans"/>
          <w:w w:val="100"/>
          <w:sz w:val="20"/>
        </w:rPr>
        <w:t>Wynagrodzenie Wykonawcy będzie przekazane na jego rachunek bankowy nr ...................................</w:t>
      </w:r>
      <w:r w:rsidRPr="00E62A30">
        <w:rPr>
          <w:rFonts w:ascii="Verdana" w:hAnsi="Verdana" w:cs="Open Sans"/>
          <w:iCs/>
          <w:w w:val="100"/>
          <w:sz w:val="20"/>
        </w:rPr>
        <w:t>.</w:t>
      </w:r>
    </w:p>
    <w:p w14:paraId="5CB13CF6" w14:textId="5EF8E87A" w:rsidR="00A676A8" w:rsidRPr="00E62A30" w:rsidRDefault="00A676A8" w:rsidP="00A676A8">
      <w:pPr>
        <w:pStyle w:val="Akapitzlist"/>
        <w:numPr>
          <w:ilvl w:val="0"/>
          <w:numId w:val="18"/>
        </w:numPr>
        <w:autoSpaceDE/>
        <w:autoSpaceDN/>
        <w:spacing w:before="120" w:after="120" w:line="264" w:lineRule="auto"/>
        <w:ind w:left="284"/>
        <w:rPr>
          <w:rFonts w:ascii="Verdana" w:hAnsi="Verdana" w:cs="Open Sans"/>
          <w:iCs/>
          <w:w w:val="100"/>
          <w:sz w:val="20"/>
        </w:rPr>
      </w:pPr>
      <w:r w:rsidRPr="00E62A30">
        <w:rPr>
          <w:rFonts w:ascii="Verdana" w:hAnsi="Verdana" w:cs="Open Sans"/>
          <w:iCs/>
          <w:w w:val="100"/>
          <w:sz w:val="20"/>
        </w:rPr>
        <w:lastRenderedPageBreak/>
        <w:t>Za niedotrzymanie terminu płatności faktury Wykonawca może naliczyć odsetki ustawowe za opóźnienie</w:t>
      </w:r>
      <w:r w:rsidR="0056488F" w:rsidRPr="00E62A30">
        <w:rPr>
          <w:rFonts w:ascii="Verdana" w:hAnsi="Verdana" w:cs="Open Sans"/>
          <w:iCs/>
          <w:w w:val="100"/>
          <w:sz w:val="20"/>
        </w:rPr>
        <w:t>.</w:t>
      </w:r>
    </w:p>
    <w:p w14:paraId="167C7ECA" w14:textId="11641EB9" w:rsidR="00A676A8" w:rsidRPr="00E62A30" w:rsidRDefault="00A676A8" w:rsidP="006B7E1A">
      <w:pPr>
        <w:pStyle w:val="Akapitzlist"/>
        <w:numPr>
          <w:ilvl w:val="0"/>
          <w:numId w:val="18"/>
        </w:numPr>
        <w:tabs>
          <w:tab w:val="left" w:pos="0"/>
        </w:tabs>
        <w:spacing w:before="120" w:after="120" w:line="264" w:lineRule="auto"/>
        <w:ind w:left="284" w:hanging="284"/>
        <w:rPr>
          <w:rFonts w:ascii="Verdana" w:eastAsia="Arial Unicode MS" w:hAnsi="Verdana" w:cs="Open Sans"/>
          <w:w w:val="100"/>
          <w:sz w:val="20"/>
        </w:rPr>
      </w:pPr>
      <w:bookmarkStart w:id="12" w:name="_§5_Dostawa_i"/>
      <w:bookmarkStart w:id="13" w:name="_§_8_Kary"/>
      <w:bookmarkStart w:id="14" w:name="_Toc447696305"/>
      <w:bookmarkEnd w:id="12"/>
      <w:bookmarkEnd w:id="13"/>
      <w:r w:rsidRPr="00E62A30">
        <w:rPr>
          <w:rFonts w:ascii="Verdana" w:eastAsia="Arial Unicode MS" w:hAnsi="Verdana" w:cs="Open Sans"/>
          <w:w w:val="100"/>
          <w:sz w:val="20"/>
        </w:rPr>
        <w:t xml:space="preserve">Cesja wierzytelności wynikająca z realizacji niniejszej umowy oraz dokonanie jakiejkolwiek innej czynności prawnej skutkującej zmianą wierzyciela wymaga pisemnej zgody Zamawiającego. Dokonanie ww. czynności bez zgody Zamawiającego nie jest skuteczne oraz stanowić będzie istotne naruszenie </w:t>
      </w:r>
      <w:r w:rsidR="0056488F" w:rsidRPr="00E62A30">
        <w:rPr>
          <w:rFonts w:ascii="Verdana" w:eastAsia="Arial Unicode MS" w:hAnsi="Verdana" w:cs="Open Sans"/>
          <w:w w:val="100"/>
          <w:sz w:val="20"/>
        </w:rPr>
        <w:t xml:space="preserve">umowy </w:t>
      </w:r>
      <w:r w:rsidRPr="00E62A30">
        <w:rPr>
          <w:rFonts w:ascii="Verdana" w:eastAsia="Arial Unicode MS" w:hAnsi="Verdana" w:cs="Open Sans"/>
          <w:w w:val="100"/>
          <w:sz w:val="20"/>
        </w:rPr>
        <w:t xml:space="preserve">i może skutkować odstąpieniem Zamawiającego od umowy. </w:t>
      </w:r>
    </w:p>
    <w:p w14:paraId="4118C18E" w14:textId="77777777" w:rsidR="00A676A8" w:rsidRPr="00E62A30" w:rsidRDefault="00A676A8" w:rsidP="00A676A8">
      <w:pPr>
        <w:pStyle w:val="Akapitzlist"/>
        <w:tabs>
          <w:tab w:val="left" w:pos="0"/>
        </w:tabs>
        <w:spacing w:before="0" w:line="240" w:lineRule="auto"/>
        <w:ind w:left="284"/>
        <w:rPr>
          <w:rFonts w:ascii="Verdana" w:eastAsia="Arial Unicode MS" w:hAnsi="Verdana" w:cs="Open Sans"/>
          <w:w w:val="100"/>
          <w:sz w:val="20"/>
        </w:rPr>
      </w:pPr>
    </w:p>
    <w:p w14:paraId="6DC64AEF" w14:textId="6037B7B7" w:rsidR="00A676A8" w:rsidRPr="00E62A30" w:rsidRDefault="00A676A8" w:rsidP="00133355">
      <w:pPr>
        <w:pStyle w:val="Akapitzlist"/>
        <w:numPr>
          <w:ilvl w:val="0"/>
          <w:numId w:val="18"/>
        </w:numPr>
        <w:tabs>
          <w:tab w:val="left" w:pos="0"/>
        </w:tabs>
        <w:spacing w:before="0" w:line="276" w:lineRule="auto"/>
        <w:ind w:left="284"/>
        <w:rPr>
          <w:rFonts w:ascii="Verdana" w:eastAsia="Arial Unicode MS" w:hAnsi="Verdana" w:cs="Open Sans"/>
          <w:w w:val="100"/>
          <w:sz w:val="20"/>
        </w:rPr>
      </w:pPr>
      <w:r w:rsidRPr="00E62A30">
        <w:rPr>
          <w:rFonts w:ascii="Verdana" w:eastAsia="Arial Unicode MS" w:hAnsi="Verdana" w:cs="Open Sans"/>
          <w:w w:val="100"/>
          <w:sz w:val="20"/>
        </w:rPr>
        <w:t xml:space="preserve">Wykonawca oświadcza, że rachunek, który </w:t>
      </w:r>
      <w:r w:rsidRPr="00E62A30">
        <w:rPr>
          <w:rFonts w:ascii="Verdana" w:hAnsi="Verdana" w:cs="Open Sans"/>
          <w:w w:val="100"/>
          <w:sz w:val="20"/>
        </w:rPr>
        <w:t xml:space="preserve">będzie wskazany na fakturze został otwarty w związku z prowadzoną przez Wykonawcę działalnością gospodarczą, zgłoszony </w:t>
      </w:r>
      <w:r w:rsidR="009960E8" w:rsidRPr="00E62A30">
        <w:rPr>
          <w:rFonts w:ascii="Verdana" w:hAnsi="Verdana" w:cs="Open Sans"/>
          <w:w w:val="100"/>
          <w:sz w:val="20"/>
        </w:rPr>
        <w:t xml:space="preserve">              </w:t>
      </w:r>
      <w:r w:rsidRPr="00E62A30">
        <w:rPr>
          <w:rFonts w:ascii="Verdana" w:hAnsi="Verdana" w:cs="Open Sans"/>
          <w:w w:val="100"/>
          <w:sz w:val="20"/>
        </w:rPr>
        <w:t>i ujawniony w wykazie prowadzonym przez Szefa Krajowej Administracji Skarbowej. Zamawiający oświadcza, że posiada status dużego przedsiębiorcy w rozumieniu art. 4c Ustawy o przeciwdziałaniu nadmiernym opóźnieniom w transakcjach handlowych.</w:t>
      </w:r>
    </w:p>
    <w:p w14:paraId="22B44BC6" w14:textId="396AAEBD" w:rsidR="008D5C61" w:rsidRPr="00D72B8C" w:rsidRDefault="008D5C61" w:rsidP="00D771A9">
      <w:pPr>
        <w:pStyle w:val="NormalN"/>
        <w:numPr>
          <w:ilvl w:val="0"/>
          <w:numId w:val="0"/>
        </w:numPr>
        <w:ind w:left="142" w:hanging="218"/>
        <w:rPr>
          <w:rFonts w:ascii="Verdana" w:hAnsi="Verdana"/>
          <w:sz w:val="20"/>
          <w:szCs w:val="20"/>
        </w:rPr>
      </w:pPr>
      <w:r w:rsidRPr="00D771A9">
        <w:rPr>
          <w:rFonts w:ascii="Verdana" w:hAnsi="Verdana"/>
          <w:sz w:val="20"/>
          <w:szCs w:val="20"/>
        </w:rPr>
        <w:t xml:space="preserve">10. </w:t>
      </w:r>
      <w:r w:rsidR="006B7E1A" w:rsidRPr="00D771A9">
        <w:rPr>
          <w:rFonts w:ascii="Verdana" w:hAnsi="Verdana"/>
          <w:sz w:val="20"/>
          <w:szCs w:val="20"/>
        </w:rPr>
        <w:t xml:space="preserve">  </w:t>
      </w:r>
      <w:r w:rsidRPr="00E62A30">
        <w:rPr>
          <w:rFonts w:ascii="Verdana" w:hAnsi="Verdana"/>
          <w:sz w:val="20"/>
          <w:szCs w:val="20"/>
        </w:rPr>
        <w:t>Wszelk</w:t>
      </w:r>
      <w:r w:rsidRPr="00E62A30">
        <w:rPr>
          <w:rFonts w:ascii="Verdana" w:hAnsi="Verdana" w:cs="Cambria"/>
          <w:sz w:val="20"/>
          <w:szCs w:val="20"/>
        </w:rPr>
        <w:t>ą</w:t>
      </w:r>
      <w:r w:rsidRPr="00E62A30">
        <w:rPr>
          <w:rFonts w:ascii="Verdana" w:hAnsi="Verdana"/>
          <w:sz w:val="20"/>
          <w:szCs w:val="20"/>
        </w:rPr>
        <w:t xml:space="preserve"> korespondencj</w:t>
      </w:r>
      <w:r w:rsidRPr="00E62A30">
        <w:rPr>
          <w:rFonts w:ascii="Verdana" w:hAnsi="Verdana" w:cs="Cambria"/>
          <w:sz w:val="20"/>
          <w:szCs w:val="20"/>
        </w:rPr>
        <w:t>ę</w:t>
      </w:r>
      <w:r w:rsidRPr="00E62A30">
        <w:rPr>
          <w:rFonts w:ascii="Verdana" w:hAnsi="Verdana"/>
          <w:sz w:val="20"/>
          <w:szCs w:val="20"/>
        </w:rPr>
        <w:t xml:space="preserve">, </w:t>
      </w:r>
      <w:r w:rsidRPr="00E943A5">
        <w:rPr>
          <w:rFonts w:ascii="Verdana" w:hAnsi="Verdana" w:cs="Cambria"/>
          <w:sz w:val="20"/>
          <w:szCs w:val="20"/>
        </w:rPr>
        <w:t>łą</w:t>
      </w:r>
      <w:r w:rsidRPr="00D72B8C">
        <w:rPr>
          <w:rFonts w:ascii="Verdana" w:hAnsi="Verdana"/>
          <w:sz w:val="20"/>
          <w:szCs w:val="20"/>
        </w:rPr>
        <w:t>cznie z faktur</w:t>
      </w:r>
      <w:r w:rsidR="001901A1" w:rsidRPr="00D72B8C">
        <w:rPr>
          <w:rFonts w:ascii="Verdana" w:hAnsi="Verdana"/>
          <w:sz w:val="20"/>
          <w:szCs w:val="20"/>
        </w:rPr>
        <w:t>ą</w:t>
      </w:r>
      <w:r w:rsidRPr="00D72B8C">
        <w:rPr>
          <w:rFonts w:ascii="Verdana" w:hAnsi="Verdana"/>
          <w:sz w:val="20"/>
          <w:szCs w:val="20"/>
        </w:rPr>
        <w:t xml:space="preserve"> nale</w:t>
      </w:r>
      <w:r w:rsidRPr="00D72B8C">
        <w:rPr>
          <w:rFonts w:ascii="Verdana" w:hAnsi="Verdana" w:cs="Cambria"/>
          <w:sz w:val="20"/>
          <w:szCs w:val="20"/>
        </w:rPr>
        <w:t>ż</w:t>
      </w:r>
      <w:r w:rsidRPr="00D72B8C">
        <w:rPr>
          <w:rFonts w:ascii="Verdana" w:hAnsi="Verdana"/>
          <w:sz w:val="20"/>
          <w:szCs w:val="20"/>
        </w:rPr>
        <w:t>y kierowa</w:t>
      </w:r>
      <w:r w:rsidRPr="00D72B8C">
        <w:rPr>
          <w:rFonts w:ascii="Verdana" w:hAnsi="Verdana" w:cs="Cambria"/>
          <w:sz w:val="20"/>
          <w:szCs w:val="20"/>
        </w:rPr>
        <w:t>ć</w:t>
      </w:r>
      <w:r w:rsidRPr="00D72B8C">
        <w:rPr>
          <w:rFonts w:ascii="Verdana" w:hAnsi="Verdana"/>
          <w:sz w:val="20"/>
          <w:szCs w:val="20"/>
        </w:rPr>
        <w:t xml:space="preserve"> na adres: </w:t>
      </w:r>
    </w:p>
    <w:p w14:paraId="2DD42F46" w14:textId="1F544DE8" w:rsidR="008D5C61" w:rsidRPr="00E62A30" w:rsidRDefault="008D5C61" w:rsidP="00D771A9">
      <w:pPr>
        <w:pStyle w:val="NormalN"/>
        <w:numPr>
          <w:ilvl w:val="0"/>
          <w:numId w:val="0"/>
        </w:numPr>
        <w:ind w:left="142" w:hanging="218"/>
        <w:rPr>
          <w:rFonts w:ascii="Verdana" w:hAnsi="Verdana"/>
          <w:sz w:val="20"/>
          <w:szCs w:val="20"/>
        </w:rPr>
      </w:pPr>
      <w:r w:rsidRPr="00E62A30">
        <w:rPr>
          <w:rFonts w:ascii="Verdana" w:hAnsi="Verdana"/>
          <w:sz w:val="20"/>
          <w:szCs w:val="20"/>
        </w:rPr>
        <w:t xml:space="preserve">        Generalna Dyrekcja Dróg Krajowych i Autostrad Oddzia</w:t>
      </w:r>
      <w:r w:rsidRPr="00E62A30">
        <w:rPr>
          <w:rFonts w:ascii="Verdana" w:hAnsi="Verdana" w:cs="Cambria"/>
          <w:sz w:val="20"/>
          <w:szCs w:val="20"/>
        </w:rPr>
        <w:t>ł</w:t>
      </w:r>
      <w:r w:rsidRPr="00E62A30">
        <w:rPr>
          <w:rFonts w:ascii="Verdana" w:hAnsi="Verdana"/>
          <w:sz w:val="20"/>
          <w:szCs w:val="20"/>
        </w:rPr>
        <w:t xml:space="preserve"> w </w:t>
      </w:r>
      <w:r w:rsidRPr="00E62A30">
        <w:rPr>
          <w:rFonts w:ascii="Verdana" w:hAnsi="Verdana" w:cs="Cambria"/>
          <w:sz w:val="20"/>
          <w:szCs w:val="20"/>
        </w:rPr>
        <w:t>Ł</w:t>
      </w:r>
      <w:r w:rsidRPr="00E62A30">
        <w:rPr>
          <w:rFonts w:ascii="Verdana" w:hAnsi="Verdana"/>
          <w:sz w:val="20"/>
          <w:szCs w:val="20"/>
        </w:rPr>
        <w:t xml:space="preserve">odzi, ul. Irysowa 2, 91-857 </w:t>
      </w:r>
      <w:r w:rsidRPr="00E62A30">
        <w:rPr>
          <w:rFonts w:ascii="Verdana" w:hAnsi="Verdana" w:cs="Cambria"/>
          <w:sz w:val="20"/>
          <w:szCs w:val="20"/>
        </w:rPr>
        <w:t>Ł</w:t>
      </w:r>
      <w:r w:rsidRPr="00E62A30">
        <w:rPr>
          <w:rFonts w:ascii="Verdana" w:hAnsi="Verdana" w:cs="Gloucester MT Extra Condensed"/>
          <w:sz w:val="20"/>
          <w:szCs w:val="20"/>
        </w:rPr>
        <w:t>ó</w:t>
      </w:r>
      <w:r w:rsidRPr="00E62A30">
        <w:rPr>
          <w:rFonts w:ascii="Verdana" w:hAnsi="Verdana"/>
          <w:sz w:val="20"/>
          <w:szCs w:val="20"/>
        </w:rPr>
        <w:t>d</w:t>
      </w:r>
      <w:r w:rsidRPr="00E62A30">
        <w:rPr>
          <w:rFonts w:ascii="Verdana" w:hAnsi="Verdana" w:cs="Cambria"/>
          <w:sz w:val="20"/>
          <w:szCs w:val="20"/>
        </w:rPr>
        <w:t>ź</w:t>
      </w:r>
      <w:r w:rsidRPr="00E62A30">
        <w:rPr>
          <w:rFonts w:ascii="Verdana" w:hAnsi="Verdana"/>
          <w:sz w:val="20"/>
          <w:szCs w:val="20"/>
        </w:rPr>
        <w:t>.</w:t>
      </w:r>
    </w:p>
    <w:p w14:paraId="548FE2E3" w14:textId="77777777" w:rsidR="008D5C61" w:rsidRPr="00E62A30" w:rsidRDefault="008D5C61" w:rsidP="008D5C61">
      <w:pPr>
        <w:pStyle w:val="Akapitzlist"/>
        <w:tabs>
          <w:tab w:val="left" w:pos="0"/>
        </w:tabs>
        <w:spacing w:before="0" w:line="276" w:lineRule="auto"/>
        <w:ind w:left="284"/>
        <w:rPr>
          <w:rFonts w:ascii="Verdana" w:eastAsia="Arial Unicode MS" w:hAnsi="Verdana" w:cs="Open Sans"/>
          <w:w w:val="100"/>
          <w:sz w:val="20"/>
        </w:rPr>
      </w:pPr>
    </w:p>
    <w:p w14:paraId="5B1A2B62" w14:textId="77777777" w:rsidR="00A676A8" w:rsidRPr="00E62A30" w:rsidRDefault="00A676A8" w:rsidP="00A676A8">
      <w:pPr>
        <w:tabs>
          <w:tab w:val="left" w:pos="284"/>
        </w:tabs>
        <w:spacing w:before="0" w:line="240" w:lineRule="auto"/>
        <w:ind w:left="426" w:hanging="426"/>
        <w:jc w:val="center"/>
        <w:rPr>
          <w:rFonts w:ascii="Verdana" w:hAnsi="Verdana" w:cs="Open Sans"/>
          <w:b/>
          <w:w w:val="100"/>
          <w:sz w:val="20"/>
        </w:rPr>
      </w:pPr>
    </w:p>
    <w:p w14:paraId="15FF3256" w14:textId="77777777" w:rsidR="00A676A8" w:rsidRPr="00E62A30" w:rsidRDefault="00A676A8" w:rsidP="00A676A8">
      <w:pPr>
        <w:tabs>
          <w:tab w:val="left" w:pos="284"/>
        </w:tabs>
        <w:spacing w:before="0" w:line="240" w:lineRule="auto"/>
        <w:jc w:val="center"/>
        <w:rPr>
          <w:rFonts w:ascii="Verdana" w:hAnsi="Verdana" w:cs="Open Sans"/>
          <w:b/>
          <w:w w:val="100"/>
          <w:sz w:val="20"/>
        </w:rPr>
      </w:pPr>
      <w:r w:rsidRPr="00E62A30">
        <w:rPr>
          <w:rFonts w:ascii="Verdana" w:hAnsi="Verdana" w:cs="Open Sans"/>
          <w:b/>
          <w:w w:val="100"/>
          <w:sz w:val="20"/>
        </w:rPr>
        <w:t>§ 4</w:t>
      </w:r>
    </w:p>
    <w:p w14:paraId="7A3AB7A6" w14:textId="77777777" w:rsidR="00A676A8" w:rsidRPr="00E62A30" w:rsidRDefault="00A676A8" w:rsidP="00A676A8">
      <w:pPr>
        <w:tabs>
          <w:tab w:val="left" w:pos="284"/>
        </w:tabs>
        <w:spacing w:before="0" w:line="240" w:lineRule="auto"/>
        <w:jc w:val="center"/>
        <w:rPr>
          <w:rFonts w:ascii="Verdana" w:hAnsi="Verdana" w:cs="Open Sans"/>
          <w:b/>
          <w:w w:val="100"/>
          <w:sz w:val="20"/>
        </w:rPr>
      </w:pPr>
      <w:r w:rsidRPr="00E62A30">
        <w:rPr>
          <w:rFonts w:ascii="Verdana" w:hAnsi="Verdana" w:cs="Open Sans"/>
          <w:b/>
          <w:w w:val="100"/>
          <w:sz w:val="20"/>
        </w:rPr>
        <w:t>Gwarancja</w:t>
      </w:r>
    </w:p>
    <w:p w14:paraId="39A4542A" w14:textId="48FB6A96" w:rsidR="00A676A8" w:rsidRPr="00E62A30" w:rsidRDefault="00A676A8" w:rsidP="00A676A8">
      <w:pPr>
        <w:numPr>
          <w:ilvl w:val="0"/>
          <w:numId w:val="5"/>
        </w:numPr>
        <w:autoSpaceDE/>
        <w:autoSpaceDN/>
        <w:spacing w:before="120" w:after="120" w:line="264" w:lineRule="auto"/>
        <w:ind w:left="426" w:hanging="426"/>
        <w:rPr>
          <w:rFonts w:ascii="Verdana" w:hAnsi="Verdana" w:cs="Open Sans"/>
          <w:iCs/>
          <w:w w:val="100"/>
          <w:sz w:val="20"/>
        </w:rPr>
      </w:pPr>
      <w:r w:rsidRPr="00E62A30">
        <w:rPr>
          <w:rFonts w:ascii="Verdana" w:hAnsi="Verdana" w:cs="Open Sans"/>
          <w:iCs/>
          <w:w w:val="100"/>
          <w:sz w:val="20"/>
        </w:rPr>
        <w:t xml:space="preserve">Na </w:t>
      </w:r>
      <w:r w:rsidR="0056488F" w:rsidRPr="00E62A30">
        <w:rPr>
          <w:rFonts w:ascii="Verdana" w:hAnsi="Verdana" w:cs="Open Sans"/>
          <w:iCs/>
          <w:w w:val="100"/>
          <w:sz w:val="20"/>
        </w:rPr>
        <w:t xml:space="preserve">Przedmiot </w:t>
      </w:r>
      <w:r w:rsidRPr="00E62A30">
        <w:rPr>
          <w:rFonts w:ascii="Verdana" w:hAnsi="Verdana" w:cs="Open Sans"/>
          <w:iCs/>
          <w:w w:val="100"/>
          <w:sz w:val="20"/>
        </w:rPr>
        <w:t>umowy Wykonawca udziela gwarancji:</w:t>
      </w:r>
    </w:p>
    <w:p w14:paraId="703DA8A5" w14:textId="77777777" w:rsidR="00A676A8" w:rsidRPr="00E62A30" w:rsidRDefault="00A676A8" w:rsidP="00A676A8">
      <w:pPr>
        <w:numPr>
          <w:ilvl w:val="0"/>
          <w:numId w:val="7"/>
        </w:numPr>
        <w:shd w:val="clear" w:color="auto" w:fill="FFFFFF" w:themeFill="background1"/>
        <w:tabs>
          <w:tab w:val="left" w:leader="dot" w:pos="0"/>
          <w:tab w:val="left" w:pos="851"/>
        </w:tabs>
        <w:adjustRightInd w:val="0"/>
        <w:spacing w:before="120" w:after="120" w:line="264" w:lineRule="auto"/>
        <w:ind w:left="851" w:right="-1" w:hanging="425"/>
        <w:rPr>
          <w:rFonts w:ascii="Verdana" w:hAnsi="Verdana" w:cs="Open Sans"/>
          <w:iCs/>
          <w:w w:val="100"/>
          <w:sz w:val="20"/>
        </w:rPr>
      </w:pPr>
      <w:r w:rsidRPr="00E62A30">
        <w:rPr>
          <w:rFonts w:ascii="Verdana" w:hAnsi="Verdana" w:cs="Open Sans"/>
          <w:iCs/>
          <w:w w:val="100"/>
          <w:sz w:val="20"/>
        </w:rPr>
        <w:t>mechanicznej / na podzespoły mechaniczne na okres ____ miesięcy bez limitu kilometrów, licząc od daty podpisania protokołu odbioru ostatecznego,</w:t>
      </w:r>
    </w:p>
    <w:p w14:paraId="087BB689" w14:textId="77777777" w:rsidR="00A676A8" w:rsidRPr="00E62A30" w:rsidRDefault="00A676A8" w:rsidP="00A676A8">
      <w:pPr>
        <w:numPr>
          <w:ilvl w:val="0"/>
          <w:numId w:val="7"/>
        </w:numPr>
        <w:shd w:val="clear" w:color="auto" w:fill="FFFFFF" w:themeFill="background1"/>
        <w:tabs>
          <w:tab w:val="left" w:leader="dot" w:pos="0"/>
          <w:tab w:val="left" w:pos="851"/>
        </w:tabs>
        <w:adjustRightInd w:val="0"/>
        <w:spacing w:before="120" w:after="120" w:line="264" w:lineRule="auto"/>
        <w:ind w:left="851" w:right="-1" w:hanging="425"/>
        <w:rPr>
          <w:rFonts w:ascii="Verdana" w:hAnsi="Verdana" w:cs="Open Sans"/>
          <w:iCs/>
          <w:w w:val="100"/>
          <w:sz w:val="20"/>
        </w:rPr>
      </w:pPr>
      <w:r w:rsidRPr="00E62A30">
        <w:rPr>
          <w:rFonts w:ascii="Verdana" w:hAnsi="Verdana" w:cs="Open Sans"/>
          <w:iCs/>
          <w:w w:val="100"/>
          <w:sz w:val="20"/>
        </w:rPr>
        <w:t>na powłokę lakierniczą na okres ____ miesięcy bez limitu kilometrów, licząc od daty podpisania protokołu odbioru ostatecznego,</w:t>
      </w:r>
    </w:p>
    <w:p w14:paraId="0D164B2A" w14:textId="77777777" w:rsidR="00A676A8" w:rsidRPr="00E62A30" w:rsidRDefault="00A676A8" w:rsidP="00A676A8">
      <w:pPr>
        <w:numPr>
          <w:ilvl w:val="0"/>
          <w:numId w:val="7"/>
        </w:numPr>
        <w:shd w:val="clear" w:color="auto" w:fill="FFFFFF" w:themeFill="background1"/>
        <w:tabs>
          <w:tab w:val="left" w:leader="dot" w:pos="0"/>
          <w:tab w:val="left" w:pos="851"/>
        </w:tabs>
        <w:adjustRightInd w:val="0"/>
        <w:spacing w:before="120" w:after="120" w:line="264" w:lineRule="auto"/>
        <w:ind w:left="851" w:right="-1" w:hanging="425"/>
        <w:rPr>
          <w:rFonts w:ascii="Verdana" w:hAnsi="Verdana" w:cs="Open Sans"/>
          <w:iCs/>
          <w:w w:val="100"/>
          <w:sz w:val="20"/>
        </w:rPr>
      </w:pPr>
      <w:r w:rsidRPr="00E62A30">
        <w:rPr>
          <w:rFonts w:ascii="Verdana" w:hAnsi="Verdana" w:cs="Open Sans"/>
          <w:iCs/>
          <w:w w:val="100"/>
          <w:sz w:val="20"/>
        </w:rPr>
        <w:t>na perforację nadwozia na okres ____ miesięcy bez limitu kilometrów, licząc od daty podpisania protokołu odbioru ostatecznego.</w:t>
      </w:r>
    </w:p>
    <w:p w14:paraId="2B4E2FE0" w14:textId="77777777" w:rsidR="00A676A8" w:rsidRPr="00E62A30" w:rsidRDefault="00A676A8" w:rsidP="00A676A8">
      <w:pPr>
        <w:numPr>
          <w:ilvl w:val="0"/>
          <w:numId w:val="7"/>
        </w:numPr>
        <w:shd w:val="clear" w:color="auto" w:fill="FFFFFF" w:themeFill="background1"/>
        <w:tabs>
          <w:tab w:val="left" w:leader="dot" w:pos="0"/>
          <w:tab w:val="left" w:pos="851"/>
        </w:tabs>
        <w:adjustRightInd w:val="0"/>
        <w:spacing w:before="120" w:after="120" w:line="264" w:lineRule="auto"/>
        <w:ind w:left="851" w:right="-1" w:hanging="425"/>
        <w:rPr>
          <w:rFonts w:ascii="Verdana" w:hAnsi="Verdana" w:cs="Open Sans"/>
          <w:iCs/>
          <w:w w:val="100"/>
          <w:sz w:val="20"/>
        </w:rPr>
      </w:pPr>
      <w:r w:rsidRPr="00E62A30">
        <w:rPr>
          <w:rFonts w:ascii="Verdana" w:hAnsi="Verdana" w:cs="Open Sans"/>
          <w:iCs/>
          <w:w w:val="100"/>
          <w:sz w:val="20"/>
        </w:rPr>
        <w:t>gwarancja assistance na okres ____ miesięcy bez limitu kilometrów, licząc od daty podpisania protokołu odbioru ostatecznego.</w:t>
      </w:r>
    </w:p>
    <w:p w14:paraId="718F5EE4" w14:textId="34829E66" w:rsidR="00A676A8" w:rsidRPr="00E62A30" w:rsidRDefault="00704BE8" w:rsidP="00A676A8">
      <w:pPr>
        <w:numPr>
          <w:ilvl w:val="0"/>
          <w:numId w:val="5"/>
        </w:numPr>
        <w:autoSpaceDE/>
        <w:autoSpaceDN/>
        <w:spacing w:before="120" w:after="120" w:line="264" w:lineRule="auto"/>
        <w:ind w:left="426" w:hanging="426"/>
        <w:rPr>
          <w:rFonts w:ascii="Verdana" w:hAnsi="Verdana" w:cs="Open Sans"/>
          <w:iCs/>
          <w:w w:val="100"/>
          <w:sz w:val="20"/>
        </w:rPr>
      </w:pPr>
      <w:r w:rsidRPr="00E62A30">
        <w:rPr>
          <w:rFonts w:ascii="Verdana" w:hAnsi="Verdana" w:cs="Open Sans"/>
          <w:iCs/>
          <w:w w:val="100"/>
          <w:sz w:val="20"/>
        </w:rPr>
        <w:t xml:space="preserve">Strony ustalają że okres </w:t>
      </w:r>
      <w:r w:rsidR="00A676A8" w:rsidRPr="00E62A30">
        <w:rPr>
          <w:rFonts w:ascii="Verdana" w:hAnsi="Verdana" w:cs="Open Sans"/>
          <w:iCs/>
          <w:w w:val="100"/>
          <w:sz w:val="20"/>
        </w:rPr>
        <w:t xml:space="preserve">rękojmi na </w:t>
      </w:r>
      <w:r w:rsidR="00D96642" w:rsidRPr="00E62A30">
        <w:rPr>
          <w:rFonts w:ascii="Verdana" w:hAnsi="Verdana" w:cs="Open Sans"/>
          <w:iCs/>
          <w:w w:val="100"/>
          <w:sz w:val="20"/>
        </w:rPr>
        <w:t xml:space="preserve">Przedmiot </w:t>
      </w:r>
      <w:r w:rsidRPr="00E62A30">
        <w:rPr>
          <w:rFonts w:ascii="Verdana" w:hAnsi="Verdana" w:cs="Open Sans"/>
          <w:iCs/>
          <w:w w:val="100"/>
          <w:sz w:val="20"/>
        </w:rPr>
        <w:t xml:space="preserve">umowy wynosi </w:t>
      </w:r>
      <w:r w:rsidR="00A676A8" w:rsidRPr="00E62A30">
        <w:rPr>
          <w:rFonts w:ascii="Verdana" w:hAnsi="Verdana" w:cs="Open Sans"/>
          <w:iCs/>
          <w:w w:val="100"/>
          <w:sz w:val="20"/>
        </w:rPr>
        <w:t xml:space="preserve"> </w:t>
      </w:r>
      <w:r w:rsidR="00BB66E1" w:rsidRPr="00E62A30">
        <w:rPr>
          <w:rFonts w:ascii="Verdana" w:hAnsi="Verdana" w:cs="Open Sans"/>
          <w:iCs/>
          <w:w w:val="100"/>
          <w:sz w:val="20"/>
        </w:rPr>
        <w:t xml:space="preserve">minimum </w:t>
      </w:r>
      <w:r w:rsidR="00A676A8" w:rsidRPr="00E62A30">
        <w:rPr>
          <w:rFonts w:ascii="Verdana" w:hAnsi="Verdana" w:cs="Open Sans"/>
          <w:iCs/>
          <w:w w:val="100"/>
          <w:sz w:val="20"/>
        </w:rPr>
        <w:t>2 lat</w:t>
      </w:r>
      <w:r w:rsidRPr="00E62A30">
        <w:rPr>
          <w:rFonts w:ascii="Verdana" w:hAnsi="Verdana" w:cs="Open Sans"/>
          <w:iCs/>
          <w:w w:val="100"/>
          <w:sz w:val="20"/>
        </w:rPr>
        <w:t>a</w:t>
      </w:r>
      <w:r w:rsidR="00A676A8" w:rsidRPr="00E62A30">
        <w:rPr>
          <w:rFonts w:ascii="Verdana" w:hAnsi="Verdana" w:cs="Open Sans"/>
          <w:iCs/>
          <w:w w:val="100"/>
          <w:sz w:val="20"/>
        </w:rPr>
        <w:t xml:space="preserve"> </w:t>
      </w:r>
      <w:r w:rsidR="00BB66E1" w:rsidRPr="00E62A30">
        <w:rPr>
          <w:rFonts w:ascii="Verdana" w:hAnsi="Verdana" w:cs="Open Sans"/>
          <w:iCs/>
          <w:w w:val="100"/>
          <w:sz w:val="20"/>
        </w:rPr>
        <w:t xml:space="preserve">lub jak ofercie Wykonawca licząc </w:t>
      </w:r>
      <w:r w:rsidR="00A676A8" w:rsidRPr="00E62A30">
        <w:rPr>
          <w:rFonts w:ascii="Verdana" w:hAnsi="Verdana" w:cs="Open Sans"/>
          <w:iCs/>
          <w:w w:val="100"/>
          <w:sz w:val="20"/>
        </w:rPr>
        <w:t>od daty podpisania protokołu odbioru ostatecznego.</w:t>
      </w:r>
    </w:p>
    <w:p w14:paraId="24384BB6" w14:textId="77777777" w:rsidR="00A676A8" w:rsidRPr="00E62A30" w:rsidRDefault="00A676A8" w:rsidP="00A676A8">
      <w:pPr>
        <w:numPr>
          <w:ilvl w:val="0"/>
          <w:numId w:val="5"/>
        </w:numPr>
        <w:autoSpaceDE/>
        <w:autoSpaceDN/>
        <w:spacing w:before="120" w:after="120" w:line="264" w:lineRule="auto"/>
        <w:ind w:left="426" w:hanging="426"/>
        <w:rPr>
          <w:rFonts w:ascii="Verdana" w:hAnsi="Verdana" w:cs="Open Sans"/>
          <w:iCs/>
          <w:w w:val="100"/>
          <w:sz w:val="20"/>
        </w:rPr>
      </w:pPr>
      <w:r w:rsidRPr="00E62A30">
        <w:rPr>
          <w:rFonts w:ascii="Verdana" w:hAnsi="Verdana" w:cs="Open Sans"/>
          <w:iCs/>
          <w:w w:val="100"/>
          <w:sz w:val="20"/>
        </w:rPr>
        <w:t>Bieg terminu gwarancji i rękojmi rozpoczyna się z dniem podpisania protokołu odbioru ostatecznego przez osoby upoważnione ze strony Wykonawcy oraz Zamawiającego.</w:t>
      </w:r>
    </w:p>
    <w:p w14:paraId="1EBD5AC3" w14:textId="77777777" w:rsidR="00A676A8" w:rsidRPr="00E62A30" w:rsidRDefault="00A676A8" w:rsidP="00A676A8">
      <w:pPr>
        <w:numPr>
          <w:ilvl w:val="0"/>
          <w:numId w:val="5"/>
        </w:numPr>
        <w:autoSpaceDE/>
        <w:autoSpaceDN/>
        <w:spacing w:before="120" w:after="120" w:line="264" w:lineRule="auto"/>
        <w:ind w:left="426" w:hanging="426"/>
        <w:rPr>
          <w:rFonts w:ascii="Verdana" w:hAnsi="Verdana" w:cs="Open Sans"/>
          <w:iCs/>
          <w:w w:val="100"/>
          <w:sz w:val="20"/>
        </w:rPr>
      </w:pPr>
      <w:r w:rsidRPr="00E62A30">
        <w:rPr>
          <w:rFonts w:ascii="Verdana" w:hAnsi="Verdana" w:cs="Open Sans"/>
          <w:iCs/>
          <w:w w:val="100"/>
          <w:sz w:val="20"/>
        </w:rPr>
        <w:t>Pozostałe warunki serwisu i gwarancji udzielane Zamawiającemu są integralnym składnikiem umowy.</w:t>
      </w:r>
    </w:p>
    <w:p w14:paraId="614FB5EB" w14:textId="602A9C1F" w:rsidR="00A676A8" w:rsidRPr="00E62A30" w:rsidRDefault="00A676A8" w:rsidP="006B7E1A">
      <w:pPr>
        <w:pStyle w:val="NormalN"/>
        <w:numPr>
          <w:ilvl w:val="0"/>
          <w:numId w:val="5"/>
        </w:numPr>
        <w:spacing w:line="276" w:lineRule="auto"/>
        <w:ind w:left="426" w:hanging="426"/>
        <w:rPr>
          <w:rFonts w:ascii="Verdana" w:hAnsi="Verdana" w:cs="Open Sans"/>
          <w:sz w:val="20"/>
          <w:szCs w:val="20"/>
        </w:rPr>
      </w:pPr>
      <w:r w:rsidRPr="00E62A30">
        <w:rPr>
          <w:rFonts w:ascii="Verdana" w:hAnsi="Verdana" w:cs="Open Sans"/>
          <w:sz w:val="20"/>
          <w:szCs w:val="20"/>
        </w:rPr>
        <w:t xml:space="preserve">Wykonawca w okresie gwarancji, zapewni bezpłatne przeglądy serwisowe wraz </w:t>
      </w:r>
      <w:r w:rsidR="00191AAE" w:rsidRPr="00E62A30">
        <w:rPr>
          <w:rFonts w:ascii="Verdana" w:hAnsi="Verdana" w:cs="Open Sans"/>
          <w:sz w:val="20"/>
          <w:szCs w:val="20"/>
        </w:rPr>
        <w:t xml:space="preserve">               </w:t>
      </w:r>
      <w:r w:rsidRPr="00E62A30">
        <w:rPr>
          <w:rFonts w:ascii="Verdana" w:hAnsi="Verdana" w:cs="Open Sans"/>
          <w:sz w:val="20"/>
          <w:szCs w:val="20"/>
        </w:rPr>
        <w:t>z bezpłatnymi materiałami eksploatacyjnymi koniecznymi do wymiany, zgodnie</w:t>
      </w:r>
      <w:r w:rsidR="00191AAE" w:rsidRPr="00E62A30">
        <w:rPr>
          <w:rFonts w:ascii="Verdana" w:hAnsi="Verdana" w:cs="Open Sans"/>
          <w:sz w:val="20"/>
          <w:szCs w:val="20"/>
        </w:rPr>
        <w:t xml:space="preserve">              </w:t>
      </w:r>
      <w:r w:rsidRPr="00E62A30">
        <w:rPr>
          <w:rFonts w:ascii="Verdana" w:hAnsi="Verdana" w:cs="Open Sans"/>
          <w:sz w:val="20"/>
          <w:szCs w:val="20"/>
        </w:rPr>
        <w:t xml:space="preserve"> z zaleceniem producenta pojazdu, przy średnim przebiegu rocznym jednego pojazd</w:t>
      </w:r>
      <w:r w:rsidR="00FC767D" w:rsidRPr="00E62A30">
        <w:rPr>
          <w:rFonts w:ascii="Verdana" w:hAnsi="Verdana" w:cs="Open Sans"/>
          <w:sz w:val="20"/>
          <w:szCs w:val="20"/>
        </w:rPr>
        <w:t>u 25</w:t>
      </w:r>
      <w:r w:rsidRPr="00E62A30">
        <w:rPr>
          <w:rFonts w:ascii="Verdana" w:hAnsi="Verdana" w:cs="Open Sans"/>
          <w:sz w:val="20"/>
          <w:szCs w:val="20"/>
        </w:rPr>
        <w:t>.000 km. Przeglądy serwisowe wykonywane będą w autoryzowanej stacji obsługi oferowanej (ASO) marki lub w innych serwisach wskazanych przez Wykonawcę (bez utraty uprawnień gwarancyjnych) pracujących na zlecenie Wykonawcy. Wykonawca wskaże wszystkie ASO lub serwisy, o których mowa powyżej z zastrzeżeniem, że co najmniej jeden musi być zlokalizowany na terenie miasta (siedziby Zamawiającego</w:t>
      </w:r>
      <w:r w:rsidR="00D96642" w:rsidRPr="00E62A30">
        <w:rPr>
          <w:rFonts w:ascii="Verdana" w:hAnsi="Verdana" w:cs="Open Sans"/>
          <w:sz w:val="20"/>
          <w:szCs w:val="20"/>
        </w:rPr>
        <w:t xml:space="preserve"> jako Oddział w Łodzi</w:t>
      </w:r>
      <w:r w:rsidRPr="00E62A30">
        <w:rPr>
          <w:rFonts w:ascii="Verdana" w:hAnsi="Verdana" w:cs="Open Sans"/>
          <w:sz w:val="20"/>
          <w:szCs w:val="20"/>
        </w:rPr>
        <w:t xml:space="preserve"> lub w innej miejscowości zlokalizowanej w promieniu 30 km licząc od adresu siedziby Zamawiającego</w:t>
      </w:r>
      <w:r w:rsidR="00D96642" w:rsidRPr="00E62A30">
        <w:rPr>
          <w:rFonts w:ascii="Verdana" w:hAnsi="Verdana" w:cs="Open Sans"/>
          <w:sz w:val="20"/>
          <w:szCs w:val="20"/>
        </w:rPr>
        <w:t xml:space="preserve"> – Oddziału w Łodzi</w:t>
      </w:r>
      <w:r w:rsidR="00B93053" w:rsidRPr="00E62A30">
        <w:rPr>
          <w:rFonts w:ascii="Verdana" w:hAnsi="Verdana" w:cs="Open Sans"/>
          <w:sz w:val="20"/>
          <w:szCs w:val="20"/>
        </w:rPr>
        <w:t xml:space="preserve">. </w:t>
      </w:r>
      <w:r w:rsidRPr="00E62A30">
        <w:rPr>
          <w:rFonts w:ascii="Verdana" w:hAnsi="Verdana" w:cs="Open Sans"/>
          <w:sz w:val="20"/>
          <w:szCs w:val="20"/>
        </w:rPr>
        <w:t xml:space="preserve">W przypadku zmiany lokalizacji Zamawiającego w czasie obowiązywania umowy warunek zachowania odległości 30 km do najbliższej stacji ASO lub serwisu pozostaje bez zmian. W sytuacji, gdy Wykonawca udowodni, że nie jest możliwe zapewnienie serwisu na ww. zasadach w promieniu 30 km od adresu nowej lokalizacji, Zamawiający zapewni transport pojazdu od granicy </w:t>
      </w:r>
      <w:r w:rsidRPr="00E62A30">
        <w:rPr>
          <w:rFonts w:ascii="Verdana" w:hAnsi="Verdana" w:cs="Open Sans"/>
          <w:sz w:val="20"/>
          <w:szCs w:val="20"/>
        </w:rPr>
        <w:lastRenderedPageBreak/>
        <w:t>promienia 30 km do wskazanej ASO lub innego serwisu na koszt Wykonawcy, przy czym usługę tę może świadczyć Wykonawca po każdorazowym zaakceptowaniu jej kosztów przez Zamawiającego.</w:t>
      </w:r>
    </w:p>
    <w:p w14:paraId="4A02D25C" w14:textId="6364C845" w:rsidR="00A676A8" w:rsidRPr="00E62A30" w:rsidRDefault="00A676A8" w:rsidP="00A676A8">
      <w:pPr>
        <w:numPr>
          <w:ilvl w:val="0"/>
          <w:numId w:val="5"/>
        </w:numPr>
        <w:autoSpaceDE/>
        <w:autoSpaceDN/>
        <w:spacing w:before="120" w:after="120" w:line="264" w:lineRule="auto"/>
        <w:ind w:left="426" w:hanging="426"/>
        <w:rPr>
          <w:rFonts w:ascii="Verdana" w:hAnsi="Verdana" w:cs="Open Sans"/>
          <w:iCs/>
          <w:color w:val="000000"/>
          <w:w w:val="100"/>
          <w:sz w:val="20"/>
        </w:rPr>
      </w:pPr>
      <w:r w:rsidRPr="00E62A30">
        <w:rPr>
          <w:rFonts w:ascii="Verdana" w:hAnsi="Verdana" w:cs="Open Sans"/>
          <w:iCs/>
          <w:color w:val="000000"/>
          <w:w w:val="100"/>
          <w:sz w:val="20"/>
        </w:rPr>
        <w:t xml:space="preserve">Wykonawca jest odpowiedzialny względem Zamawiającego za wszelkie wady fizyczne i prawne </w:t>
      </w:r>
      <w:r w:rsidR="00231CDA" w:rsidRPr="00E62A30">
        <w:rPr>
          <w:rFonts w:ascii="Verdana" w:hAnsi="Verdana" w:cs="Open Sans"/>
          <w:iCs/>
          <w:color w:val="000000"/>
          <w:w w:val="100"/>
          <w:sz w:val="20"/>
        </w:rPr>
        <w:t>dostarczonego samochodu</w:t>
      </w:r>
      <w:r w:rsidRPr="00E62A30">
        <w:rPr>
          <w:rFonts w:ascii="Verdana" w:hAnsi="Verdana" w:cs="Open Sans"/>
          <w:iCs/>
          <w:color w:val="000000"/>
          <w:w w:val="100"/>
          <w:sz w:val="20"/>
        </w:rPr>
        <w:t xml:space="preserve">, w szczególności jakąkolwiek niezgodność </w:t>
      </w:r>
      <w:r w:rsidR="00191AAE" w:rsidRPr="00E62A30">
        <w:rPr>
          <w:rFonts w:ascii="Verdana" w:hAnsi="Verdana" w:cs="Open Sans"/>
          <w:iCs/>
          <w:color w:val="000000"/>
          <w:w w:val="100"/>
          <w:sz w:val="20"/>
        </w:rPr>
        <w:t xml:space="preserve">               </w:t>
      </w:r>
      <w:r w:rsidRPr="00E62A30">
        <w:rPr>
          <w:rFonts w:ascii="Verdana" w:hAnsi="Verdana" w:cs="Open Sans"/>
          <w:iCs/>
          <w:color w:val="000000"/>
          <w:w w:val="100"/>
          <w:sz w:val="20"/>
        </w:rPr>
        <w:t>z warunkami niniejszej umowy.</w:t>
      </w:r>
    </w:p>
    <w:p w14:paraId="694CF307" w14:textId="77777777" w:rsidR="00A676A8" w:rsidRPr="00E62A30" w:rsidRDefault="00A676A8" w:rsidP="00A676A8">
      <w:pPr>
        <w:numPr>
          <w:ilvl w:val="0"/>
          <w:numId w:val="5"/>
        </w:numPr>
        <w:autoSpaceDE/>
        <w:autoSpaceDN/>
        <w:spacing w:before="120" w:after="120" w:line="264" w:lineRule="auto"/>
        <w:ind w:left="426" w:hanging="426"/>
        <w:rPr>
          <w:rFonts w:ascii="Verdana" w:hAnsi="Verdana" w:cs="Open Sans"/>
          <w:iCs/>
          <w:w w:val="100"/>
          <w:sz w:val="20"/>
        </w:rPr>
      </w:pPr>
      <w:r w:rsidRPr="00E62A30">
        <w:rPr>
          <w:rFonts w:ascii="Verdana" w:hAnsi="Verdana" w:cs="Open Sans"/>
          <w:iCs/>
          <w:w w:val="100"/>
          <w:sz w:val="20"/>
        </w:rPr>
        <w:t xml:space="preserve">Wykonawca pokrywa koszty wszelkich napraw i wymiany części w okresie gwarancji </w:t>
      </w:r>
      <w:r w:rsidRPr="00E62A30">
        <w:rPr>
          <w:rFonts w:ascii="Verdana" w:hAnsi="Verdana" w:cs="Open Sans"/>
          <w:color w:val="000000"/>
          <w:w w:val="100"/>
          <w:sz w:val="20"/>
        </w:rPr>
        <w:t>podlegające warunkom gwarancyjnym</w:t>
      </w:r>
      <w:r w:rsidRPr="00E62A30">
        <w:rPr>
          <w:rFonts w:ascii="Verdana" w:hAnsi="Verdana" w:cs="Open Sans"/>
          <w:iCs/>
          <w:w w:val="100"/>
          <w:sz w:val="20"/>
        </w:rPr>
        <w:t>.</w:t>
      </w:r>
    </w:p>
    <w:p w14:paraId="48144B0E" w14:textId="2D76C5FE" w:rsidR="00A676A8" w:rsidRPr="00E62A30" w:rsidRDefault="00A676A8" w:rsidP="00A676A8">
      <w:pPr>
        <w:numPr>
          <w:ilvl w:val="0"/>
          <w:numId w:val="5"/>
        </w:numPr>
        <w:autoSpaceDE/>
        <w:autoSpaceDN/>
        <w:spacing w:before="120" w:after="120" w:line="264" w:lineRule="auto"/>
        <w:ind w:left="426" w:hanging="426"/>
        <w:rPr>
          <w:rFonts w:ascii="Verdana" w:hAnsi="Verdana" w:cs="Open Sans"/>
          <w:iCs/>
          <w:w w:val="100"/>
          <w:sz w:val="20"/>
        </w:rPr>
      </w:pPr>
      <w:r w:rsidRPr="00E62A30">
        <w:rPr>
          <w:rFonts w:ascii="Verdana" w:hAnsi="Verdana" w:cs="Open Sans"/>
          <w:iCs/>
          <w:w w:val="100"/>
          <w:sz w:val="20"/>
        </w:rPr>
        <w:t xml:space="preserve">W przypadku zgłoszenia przez Zamawiającego awarii lub usterki samochodu, Wykonawca przystąpi do jej usunięcia następnego dnia roboczego od dnia zgłoszenia reklamacji (przyjmowanie zgłoszeń w dni robocze w godzinach 8.00 — 16.00 telefonicznie, e-mail). Wykonawca dokona naprawy i wymiany części w Autoryzowanej Stacji Obsługi producenta samochodu, w terminie nieprzekraczającym 14 dni </w:t>
      </w:r>
      <w:r w:rsidR="00937AB3" w:rsidRPr="00E62A30">
        <w:rPr>
          <w:rFonts w:ascii="Verdana" w:hAnsi="Verdana" w:cs="Open Sans"/>
          <w:iCs/>
          <w:w w:val="100"/>
          <w:sz w:val="20"/>
        </w:rPr>
        <w:t>roboczych</w:t>
      </w:r>
      <w:r w:rsidRPr="00E62A30">
        <w:rPr>
          <w:rFonts w:ascii="Verdana" w:hAnsi="Verdana" w:cs="Open Sans"/>
          <w:iCs/>
          <w:w w:val="100"/>
          <w:sz w:val="20"/>
        </w:rPr>
        <w:t xml:space="preserve"> liczonych od dnia zgłoszenia reklamacji.</w:t>
      </w:r>
      <w:r w:rsidR="001D75BC" w:rsidRPr="00E62A30">
        <w:rPr>
          <w:rFonts w:ascii="Verdana" w:hAnsi="Verdana" w:cs="Open Sans"/>
          <w:iCs/>
          <w:w w:val="100"/>
          <w:sz w:val="20"/>
        </w:rPr>
        <w:t xml:space="preserve"> </w:t>
      </w:r>
      <w:r w:rsidRPr="00E62A30">
        <w:rPr>
          <w:rFonts w:ascii="Verdana" w:hAnsi="Verdana" w:cs="Open Sans"/>
          <w:iCs/>
          <w:w w:val="100"/>
          <w:sz w:val="20"/>
        </w:rPr>
        <w:t xml:space="preserve">W przypadku nie przystąpienia do naprawy lub wymiany części w terminie 14 dni </w:t>
      </w:r>
      <w:r w:rsidR="00937AB3" w:rsidRPr="00E62A30">
        <w:rPr>
          <w:rFonts w:ascii="Verdana" w:hAnsi="Verdana" w:cs="Open Sans"/>
          <w:iCs/>
          <w:w w:val="100"/>
          <w:sz w:val="20"/>
        </w:rPr>
        <w:t>roboczych</w:t>
      </w:r>
      <w:r w:rsidRPr="00E62A30">
        <w:rPr>
          <w:rFonts w:ascii="Verdana" w:hAnsi="Verdana" w:cs="Open Sans"/>
          <w:iCs/>
          <w:w w:val="100"/>
          <w:sz w:val="20"/>
        </w:rPr>
        <w:t>, Zamawiający ma prawo dokonać naprawy i wymiany części na koszt i ryzyko Wykonawcy. Zamawiającemu przysługuje również prawo do naliczenia kary umownej, o której mowa w §</w:t>
      </w:r>
      <w:r w:rsidR="001A324C" w:rsidRPr="00E62A30">
        <w:rPr>
          <w:rFonts w:ascii="Verdana" w:hAnsi="Verdana" w:cs="Open Sans"/>
          <w:iCs/>
          <w:w w:val="100"/>
          <w:sz w:val="20"/>
        </w:rPr>
        <w:t xml:space="preserve"> </w:t>
      </w:r>
      <w:r w:rsidR="00543E0D" w:rsidRPr="00E62A30">
        <w:rPr>
          <w:rFonts w:ascii="Verdana" w:hAnsi="Verdana" w:cs="Open Sans"/>
          <w:iCs/>
          <w:w w:val="100"/>
          <w:sz w:val="20"/>
        </w:rPr>
        <w:t>5 ust. 3</w:t>
      </w:r>
      <w:r w:rsidRPr="00E62A30">
        <w:rPr>
          <w:rFonts w:ascii="Verdana" w:hAnsi="Verdana" w:cs="Open Sans"/>
          <w:iCs/>
          <w:w w:val="100"/>
          <w:sz w:val="20"/>
        </w:rPr>
        <w:t>.</w:t>
      </w:r>
    </w:p>
    <w:p w14:paraId="4D90270F" w14:textId="77777777" w:rsidR="00A676A8" w:rsidRPr="00E62A30" w:rsidRDefault="00A676A8" w:rsidP="00A676A8">
      <w:pPr>
        <w:numPr>
          <w:ilvl w:val="0"/>
          <w:numId w:val="5"/>
        </w:numPr>
        <w:autoSpaceDE/>
        <w:autoSpaceDN/>
        <w:spacing w:before="120" w:after="120" w:line="264" w:lineRule="auto"/>
        <w:ind w:left="426" w:hanging="426"/>
        <w:rPr>
          <w:rFonts w:ascii="Verdana" w:hAnsi="Verdana" w:cs="Open Sans"/>
          <w:iCs/>
          <w:w w:val="100"/>
          <w:sz w:val="20"/>
        </w:rPr>
      </w:pPr>
      <w:r w:rsidRPr="00E62A30">
        <w:rPr>
          <w:rFonts w:ascii="Verdana" w:hAnsi="Verdana" w:cs="Open Sans"/>
          <w:iCs/>
          <w:w w:val="100"/>
          <w:sz w:val="20"/>
        </w:rPr>
        <w:t xml:space="preserve">W razie, gdy naprawa samochodu potrwa dłużej niż 14 dni kalendarzowych, okres gwarancji będzie wydłużony o czas trwania naprawy. </w:t>
      </w:r>
    </w:p>
    <w:p w14:paraId="2E375586" w14:textId="7B3938D7" w:rsidR="00A676A8" w:rsidRPr="00E62A30" w:rsidRDefault="00A676A8" w:rsidP="00A676A8">
      <w:pPr>
        <w:numPr>
          <w:ilvl w:val="0"/>
          <w:numId w:val="5"/>
        </w:numPr>
        <w:autoSpaceDE/>
        <w:autoSpaceDN/>
        <w:spacing w:before="120" w:after="120" w:line="264" w:lineRule="auto"/>
        <w:ind w:left="426" w:hanging="426"/>
        <w:rPr>
          <w:rFonts w:ascii="Verdana" w:hAnsi="Verdana" w:cs="Open Sans"/>
          <w:iCs/>
          <w:w w:val="100"/>
          <w:sz w:val="20"/>
        </w:rPr>
      </w:pPr>
      <w:r w:rsidRPr="00E62A30">
        <w:rPr>
          <w:rFonts w:ascii="Verdana" w:hAnsi="Verdana" w:cs="Open Sans"/>
          <w:iCs/>
          <w:w w:val="100"/>
          <w:sz w:val="20"/>
        </w:rPr>
        <w:t>Wykonawca zobowiązuje się po każdej naprawie sporządzić protokół naprawy</w:t>
      </w:r>
      <w:r w:rsidR="001A324C" w:rsidRPr="00E62A30">
        <w:rPr>
          <w:rFonts w:ascii="Verdana" w:hAnsi="Verdana" w:cs="Open Sans"/>
          <w:iCs/>
          <w:w w:val="100"/>
          <w:sz w:val="20"/>
        </w:rPr>
        <w:t xml:space="preserve">                   i </w:t>
      </w:r>
      <w:r w:rsidRPr="00E62A30">
        <w:rPr>
          <w:rFonts w:ascii="Verdana" w:hAnsi="Verdana" w:cs="Open Sans"/>
          <w:iCs/>
          <w:w w:val="100"/>
          <w:sz w:val="20"/>
        </w:rPr>
        <w:t>przekazać go Zamawiającemu. Protokół naprawy musi zawierać, co najmniej określenie wykonanych czynności, uszkodzonych elementów, precyzyjne określenie wymienionych elementów.</w:t>
      </w:r>
    </w:p>
    <w:p w14:paraId="1BD8BED0" w14:textId="77777777" w:rsidR="00A676A8" w:rsidRPr="00E62A30" w:rsidRDefault="00A676A8" w:rsidP="00A676A8">
      <w:pPr>
        <w:numPr>
          <w:ilvl w:val="0"/>
          <w:numId w:val="5"/>
        </w:numPr>
        <w:autoSpaceDE/>
        <w:autoSpaceDN/>
        <w:spacing w:before="120" w:after="120" w:line="264" w:lineRule="auto"/>
        <w:ind w:left="426" w:hanging="426"/>
        <w:rPr>
          <w:rFonts w:ascii="Verdana" w:hAnsi="Verdana" w:cs="Open Sans"/>
          <w:iCs/>
          <w:w w:val="100"/>
          <w:sz w:val="20"/>
        </w:rPr>
      </w:pPr>
      <w:r w:rsidRPr="00E62A30">
        <w:rPr>
          <w:rFonts w:ascii="Verdana" w:hAnsi="Verdana" w:cs="Open Sans"/>
          <w:iCs/>
          <w:w w:val="100"/>
          <w:sz w:val="20"/>
        </w:rPr>
        <w:t>Wszystkie części wymienione w ramach naprawy gwarancyjnej, objęte będą 24 miesięcznym okresem gwarancyjnym.</w:t>
      </w:r>
    </w:p>
    <w:p w14:paraId="651CEFD3" w14:textId="32E2C90B" w:rsidR="00A676A8" w:rsidRPr="00E62A30" w:rsidRDefault="00A676A8" w:rsidP="00A676A8">
      <w:pPr>
        <w:numPr>
          <w:ilvl w:val="0"/>
          <w:numId w:val="5"/>
        </w:numPr>
        <w:autoSpaceDE/>
        <w:autoSpaceDN/>
        <w:spacing w:before="120" w:after="120" w:line="264" w:lineRule="auto"/>
        <w:ind w:left="426" w:hanging="426"/>
        <w:rPr>
          <w:rFonts w:ascii="Verdana" w:hAnsi="Verdana" w:cs="Open Sans"/>
          <w:iCs/>
          <w:w w:val="100"/>
          <w:sz w:val="20"/>
        </w:rPr>
      </w:pPr>
      <w:r w:rsidRPr="00E62A30">
        <w:rPr>
          <w:rFonts w:ascii="Verdana" w:hAnsi="Verdana" w:cs="Open Sans"/>
          <w:iCs/>
          <w:w w:val="100"/>
          <w:sz w:val="20"/>
        </w:rPr>
        <w:t>W dniu przekazania samochodu do: Autoryzowanej Stacji Obsługi,</w:t>
      </w:r>
      <w:r w:rsidRPr="00E62A30">
        <w:rPr>
          <w:rFonts w:ascii="Verdana" w:hAnsi="Verdana" w:cs="Open Sans"/>
          <w:iCs/>
          <w:color w:val="FF0000"/>
          <w:w w:val="100"/>
          <w:sz w:val="20"/>
        </w:rPr>
        <w:t xml:space="preserve"> </w:t>
      </w:r>
      <w:r w:rsidRPr="00E62A30">
        <w:rPr>
          <w:rFonts w:ascii="Verdana" w:hAnsi="Verdana" w:cs="Open Sans"/>
          <w:iCs/>
          <w:w w:val="100"/>
          <w:sz w:val="20"/>
        </w:rPr>
        <w:t>naprawy gwarancyjnej lub przeglądu serwisowego, Wykonawca udostępni bezpłatnie Zamawiającemu samochód zastępczy tej samej klasy, wyprodukowany nie wcześniej niż w 20</w:t>
      </w:r>
      <w:r w:rsidR="007733B6">
        <w:rPr>
          <w:rFonts w:ascii="Verdana" w:hAnsi="Verdana" w:cs="Open Sans"/>
          <w:iCs/>
          <w:w w:val="100"/>
          <w:sz w:val="20"/>
        </w:rPr>
        <w:t>20</w:t>
      </w:r>
      <w:r w:rsidRPr="00E62A30">
        <w:rPr>
          <w:rFonts w:ascii="Verdana" w:hAnsi="Verdana" w:cs="Open Sans"/>
          <w:iCs/>
          <w:w w:val="100"/>
          <w:sz w:val="20"/>
        </w:rPr>
        <w:t xml:space="preserve"> roku. W razie niedostarczenia przez Wykonawcę samochodu zastępczego, Zamawiający ma prawo do wynajęcia samochodu, a kosztem wynajęcia samochodu oraz jego transportu do siedziby Zamawiającego, Zamawiający obciąży Wykonawcę. Zamawiającemu przysługuje również prawo do naliczenia kary umownej, o której mowa w §</w:t>
      </w:r>
      <w:r w:rsidR="00420E15" w:rsidRPr="00E62A30">
        <w:rPr>
          <w:rFonts w:ascii="Verdana" w:hAnsi="Verdana" w:cs="Open Sans"/>
          <w:iCs/>
          <w:w w:val="100"/>
          <w:sz w:val="20"/>
        </w:rPr>
        <w:t xml:space="preserve"> </w:t>
      </w:r>
      <w:r w:rsidR="00543E0D" w:rsidRPr="00E62A30">
        <w:rPr>
          <w:rFonts w:ascii="Verdana" w:hAnsi="Verdana" w:cs="Open Sans"/>
          <w:iCs/>
          <w:w w:val="100"/>
          <w:sz w:val="20"/>
        </w:rPr>
        <w:t>5 ust. 4</w:t>
      </w:r>
      <w:r w:rsidRPr="00E62A30">
        <w:rPr>
          <w:rFonts w:ascii="Verdana" w:hAnsi="Verdana" w:cs="Open Sans"/>
          <w:iCs/>
          <w:w w:val="100"/>
          <w:sz w:val="20"/>
        </w:rPr>
        <w:t>.</w:t>
      </w:r>
    </w:p>
    <w:p w14:paraId="22296FAF" w14:textId="77777777" w:rsidR="00A676A8" w:rsidRPr="00E62A30" w:rsidRDefault="00A676A8" w:rsidP="00A676A8">
      <w:pPr>
        <w:numPr>
          <w:ilvl w:val="0"/>
          <w:numId w:val="5"/>
        </w:numPr>
        <w:autoSpaceDE/>
        <w:autoSpaceDN/>
        <w:spacing w:before="120" w:after="120" w:line="264" w:lineRule="auto"/>
        <w:ind w:left="426" w:hanging="426"/>
        <w:rPr>
          <w:rFonts w:ascii="Verdana" w:hAnsi="Verdana" w:cs="Open Sans"/>
          <w:b/>
          <w:bCs/>
          <w:w w:val="100"/>
          <w:sz w:val="20"/>
        </w:rPr>
      </w:pPr>
      <w:r w:rsidRPr="00E62A30">
        <w:rPr>
          <w:rFonts w:ascii="Verdana" w:hAnsi="Verdana" w:cs="Open Sans"/>
          <w:iCs/>
          <w:w w:val="100"/>
          <w:sz w:val="20"/>
        </w:rPr>
        <w:t>Gwarancja nie będzie ograniczać praw Zamawiającego do dysponowania zakupionym samochodem, w razie sprzedaży lub innej formy przekazania samochodu. Wykonawca akceptuje uprawnienie Zamawiającego do przeniesienia praw z rękojmi i gwarancji na nowego właściciela.</w:t>
      </w:r>
    </w:p>
    <w:p w14:paraId="2AAE53FC" w14:textId="07E97976" w:rsidR="00A676A8" w:rsidRPr="00E62A30" w:rsidRDefault="00A676A8" w:rsidP="00A676A8">
      <w:pPr>
        <w:keepNext/>
        <w:widowControl w:val="0"/>
        <w:spacing w:before="120" w:after="120" w:line="264" w:lineRule="auto"/>
        <w:ind w:left="568"/>
        <w:jc w:val="center"/>
        <w:outlineLvl w:val="0"/>
        <w:rPr>
          <w:rFonts w:ascii="Verdana" w:hAnsi="Verdana" w:cs="Open Sans"/>
          <w:b/>
          <w:bCs/>
          <w:w w:val="100"/>
          <w:sz w:val="20"/>
        </w:rPr>
      </w:pPr>
      <w:bookmarkStart w:id="15" w:name="_Toc479751835"/>
      <w:bookmarkStart w:id="16" w:name="_Toc530036832"/>
      <w:bookmarkStart w:id="17" w:name="_Toc45283842"/>
      <w:r w:rsidRPr="00E62A30">
        <w:rPr>
          <w:rFonts w:ascii="Verdana" w:hAnsi="Verdana" w:cs="Open Sans"/>
          <w:b/>
          <w:bCs/>
          <w:w w:val="100"/>
          <w:sz w:val="20"/>
        </w:rPr>
        <w:t>§ 5</w:t>
      </w:r>
      <w:r w:rsidRPr="00E62A30">
        <w:rPr>
          <w:rFonts w:ascii="Verdana" w:hAnsi="Verdana" w:cs="Open Sans"/>
          <w:b/>
          <w:bCs/>
          <w:w w:val="100"/>
          <w:sz w:val="20"/>
        </w:rPr>
        <w:br/>
        <w:t>Kary umowne</w:t>
      </w:r>
      <w:bookmarkEnd w:id="14"/>
      <w:bookmarkEnd w:id="15"/>
      <w:bookmarkEnd w:id="16"/>
      <w:bookmarkEnd w:id="17"/>
    </w:p>
    <w:p w14:paraId="7CD8A1FE" w14:textId="1E1CE155" w:rsidR="00A676A8" w:rsidRPr="00E62A30" w:rsidRDefault="00A676A8" w:rsidP="00A676A8">
      <w:pPr>
        <w:numPr>
          <w:ilvl w:val="0"/>
          <w:numId w:val="3"/>
        </w:numPr>
        <w:tabs>
          <w:tab w:val="num" w:pos="426"/>
        </w:tabs>
        <w:adjustRightInd w:val="0"/>
        <w:spacing w:before="120" w:after="120" w:line="264" w:lineRule="auto"/>
        <w:ind w:left="426" w:hanging="426"/>
        <w:rPr>
          <w:rFonts w:ascii="Verdana" w:hAnsi="Verdana" w:cs="Open Sans"/>
          <w:iCs/>
          <w:w w:val="100"/>
          <w:sz w:val="20"/>
        </w:rPr>
      </w:pPr>
      <w:bookmarkStart w:id="18" w:name="_§_9_Odstąpienie"/>
      <w:bookmarkStart w:id="19" w:name="_Toc447696306"/>
      <w:bookmarkEnd w:id="18"/>
      <w:r w:rsidRPr="00E62A30">
        <w:rPr>
          <w:rFonts w:ascii="Verdana" w:hAnsi="Verdana" w:cs="Open Sans"/>
          <w:iCs/>
          <w:w w:val="100"/>
          <w:sz w:val="20"/>
        </w:rPr>
        <w:t xml:space="preserve">Zamawiający naliczy Wykonawcy karę umowną, za </w:t>
      </w:r>
      <w:r w:rsidR="00E943A5">
        <w:rPr>
          <w:rFonts w:ascii="Verdana" w:hAnsi="Verdana" w:cs="Open Sans"/>
          <w:iCs/>
          <w:w w:val="100"/>
          <w:sz w:val="20"/>
        </w:rPr>
        <w:t xml:space="preserve">zwłokę - </w:t>
      </w:r>
      <w:r w:rsidRPr="00E943A5">
        <w:rPr>
          <w:rFonts w:ascii="Verdana" w:hAnsi="Verdana" w:cs="Open Sans"/>
          <w:iCs/>
          <w:w w:val="100"/>
          <w:sz w:val="20"/>
        </w:rPr>
        <w:t>niedotrzymanie terminu realizacji umowy, określonego w §</w:t>
      </w:r>
      <w:r w:rsidR="007D4919" w:rsidRPr="00E943A5">
        <w:rPr>
          <w:rFonts w:ascii="Verdana" w:hAnsi="Verdana" w:cs="Open Sans"/>
          <w:iCs/>
          <w:w w:val="100"/>
          <w:sz w:val="20"/>
        </w:rPr>
        <w:t xml:space="preserve"> </w:t>
      </w:r>
      <w:r w:rsidRPr="00D72B8C">
        <w:rPr>
          <w:rFonts w:ascii="Verdana" w:hAnsi="Verdana" w:cs="Open Sans"/>
          <w:iCs/>
          <w:w w:val="100"/>
          <w:sz w:val="20"/>
        </w:rPr>
        <w:t>2 ust. 1, w wysokości 0,5% wartości wynagrodzenia umownego brutto, określonego w §</w:t>
      </w:r>
      <w:r w:rsidR="007D4919" w:rsidRPr="00D72B8C">
        <w:rPr>
          <w:rFonts w:ascii="Verdana" w:hAnsi="Verdana" w:cs="Open Sans"/>
          <w:iCs/>
          <w:w w:val="100"/>
          <w:sz w:val="20"/>
        </w:rPr>
        <w:t xml:space="preserve"> </w:t>
      </w:r>
      <w:r w:rsidRPr="00D72B8C">
        <w:rPr>
          <w:rFonts w:ascii="Verdana" w:hAnsi="Verdana" w:cs="Open Sans"/>
          <w:iCs/>
          <w:w w:val="100"/>
          <w:sz w:val="20"/>
        </w:rPr>
        <w:t>3 ust. 1</w:t>
      </w:r>
      <w:r w:rsidR="007D4919" w:rsidRPr="00D72B8C">
        <w:rPr>
          <w:rFonts w:ascii="Verdana" w:hAnsi="Verdana" w:cs="Open Sans"/>
          <w:iCs/>
          <w:w w:val="100"/>
          <w:sz w:val="20"/>
        </w:rPr>
        <w:t xml:space="preserve"> </w:t>
      </w:r>
      <w:r w:rsidRPr="00D72B8C">
        <w:rPr>
          <w:rFonts w:ascii="Verdana" w:hAnsi="Verdana" w:cs="Open Sans"/>
          <w:iCs/>
          <w:w w:val="100"/>
          <w:sz w:val="20"/>
        </w:rPr>
        <w:t>za każd</w:t>
      </w:r>
      <w:r w:rsidR="00231CDA" w:rsidRPr="00D72B8C">
        <w:rPr>
          <w:rFonts w:ascii="Verdana" w:hAnsi="Verdana" w:cs="Open Sans"/>
          <w:iCs/>
          <w:w w:val="100"/>
          <w:sz w:val="20"/>
        </w:rPr>
        <w:t xml:space="preserve">y rozpoczęty dzień </w:t>
      </w:r>
      <w:r w:rsidR="00231CDA" w:rsidRPr="00E62A30">
        <w:rPr>
          <w:rFonts w:ascii="Verdana" w:hAnsi="Verdana" w:cs="Open Sans"/>
          <w:iCs/>
          <w:w w:val="100"/>
          <w:sz w:val="20"/>
        </w:rPr>
        <w:t>kalendarzowy</w:t>
      </w:r>
      <w:r w:rsidRPr="00E62A30">
        <w:rPr>
          <w:rFonts w:ascii="Verdana" w:hAnsi="Verdana" w:cs="Open Sans"/>
          <w:iCs/>
          <w:w w:val="100"/>
          <w:sz w:val="20"/>
        </w:rPr>
        <w:t>.</w:t>
      </w:r>
    </w:p>
    <w:p w14:paraId="4950DEFD" w14:textId="3F28B5E9" w:rsidR="007733B6" w:rsidRDefault="00A676A8">
      <w:pPr>
        <w:numPr>
          <w:ilvl w:val="0"/>
          <w:numId w:val="3"/>
        </w:numPr>
        <w:tabs>
          <w:tab w:val="num" w:pos="426"/>
        </w:tabs>
        <w:adjustRightInd w:val="0"/>
        <w:spacing w:before="120" w:after="120" w:line="264" w:lineRule="auto"/>
        <w:ind w:left="426" w:hanging="426"/>
        <w:rPr>
          <w:rFonts w:ascii="Verdana" w:hAnsi="Verdana" w:cs="Open Sans"/>
          <w:iCs/>
          <w:w w:val="100"/>
          <w:sz w:val="20"/>
        </w:rPr>
      </w:pPr>
      <w:r w:rsidRPr="00E62A30">
        <w:rPr>
          <w:rFonts w:ascii="Verdana" w:hAnsi="Verdana" w:cs="Open Sans"/>
          <w:iCs/>
          <w:w w:val="100"/>
          <w:sz w:val="20"/>
        </w:rPr>
        <w:t xml:space="preserve">Wykonawca zapłaci na rzecz Zamawiającego karę umowną w wysokości </w:t>
      </w:r>
      <w:r w:rsidR="00231CDA" w:rsidRPr="00E62A30">
        <w:rPr>
          <w:rFonts w:ascii="Verdana" w:hAnsi="Verdana" w:cs="Open Sans"/>
          <w:iCs/>
          <w:w w:val="100"/>
          <w:sz w:val="20"/>
        </w:rPr>
        <w:t>10</w:t>
      </w:r>
      <w:r w:rsidRPr="00E943A5">
        <w:rPr>
          <w:rFonts w:ascii="Verdana" w:hAnsi="Verdana" w:cs="Open Sans"/>
          <w:iCs/>
          <w:w w:val="100"/>
          <w:sz w:val="20"/>
        </w:rPr>
        <w:t>% wynagrodzenia umownego brutto, określonego w §</w:t>
      </w:r>
      <w:r w:rsidR="00677473" w:rsidRPr="00D72B8C">
        <w:rPr>
          <w:rFonts w:ascii="Verdana" w:hAnsi="Verdana" w:cs="Open Sans"/>
          <w:iCs/>
          <w:w w:val="100"/>
          <w:sz w:val="20"/>
        </w:rPr>
        <w:t xml:space="preserve"> </w:t>
      </w:r>
      <w:r w:rsidRPr="00D72B8C">
        <w:rPr>
          <w:rFonts w:ascii="Verdana" w:hAnsi="Verdana" w:cs="Open Sans"/>
          <w:iCs/>
          <w:w w:val="100"/>
          <w:sz w:val="20"/>
        </w:rPr>
        <w:t xml:space="preserve">3 ust. 1 niniejszej umowy </w:t>
      </w:r>
      <w:r w:rsidR="00677473" w:rsidRPr="00D72B8C">
        <w:rPr>
          <w:rFonts w:ascii="Verdana" w:hAnsi="Verdana" w:cs="Open Sans"/>
          <w:iCs/>
          <w:w w:val="100"/>
          <w:sz w:val="20"/>
        </w:rPr>
        <w:t xml:space="preserve">  </w:t>
      </w:r>
      <w:r w:rsidR="00677473" w:rsidRPr="0058657A">
        <w:rPr>
          <w:rFonts w:ascii="Verdana" w:hAnsi="Verdana" w:cs="Open Sans"/>
          <w:iCs/>
          <w:w w:val="100"/>
          <w:sz w:val="20"/>
        </w:rPr>
        <w:t xml:space="preserve">             </w:t>
      </w:r>
    </w:p>
    <w:p w14:paraId="21A0F9DE" w14:textId="4F59F676" w:rsidR="00A676A8" w:rsidRPr="00E62A30" w:rsidRDefault="00543E0D" w:rsidP="005B2FD1">
      <w:pPr>
        <w:adjustRightInd w:val="0"/>
        <w:spacing w:before="120" w:after="120" w:line="264" w:lineRule="auto"/>
        <w:ind w:left="426"/>
        <w:rPr>
          <w:rFonts w:ascii="Verdana" w:hAnsi="Verdana" w:cs="Open Sans"/>
          <w:iCs/>
          <w:w w:val="100"/>
          <w:sz w:val="20"/>
        </w:rPr>
      </w:pPr>
      <w:r w:rsidRPr="007733B6">
        <w:rPr>
          <w:rFonts w:ascii="Verdana" w:hAnsi="Verdana" w:cs="Open Sans"/>
          <w:iCs/>
          <w:w w:val="100"/>
          <w:sz w:val="20"/>
        </w:rPr>
        <w:t xml:space="preserve">a) </w:t>
      </w:r>
      <w:r w:rsidR="00A676A8" w:rsidRPr="007733B6">
        <w:rPr>
          <w:rFonts w:ascii="Verdana" w:hAnsi="Verdana" w:cs="Open Sans"/>
          <w:iCs/>
          <w:w w:val="100"/>
          <w:sz w:val="20"/>
        </w:rPr>
        <w:t>w przypadku odstąpienia przez Zamawiającego od umowy, z przyczyn le</w:t>
      </w:r>
      <w:r w:rsidRPr="007733B6">
        <w:rPr>
          <w:rFonts w:ascii="Verdana" w:hAnsi="Verdana" w:cs="Open Sans"/>
          <w:iCs/>
          <w:w w:val="100"/>
          <w:sz w:val="20"/>
        </w:rPr>
        <w:t xml:space="preserve">żących po stronie Wykonawcy, </w:t>
      </w:r>
    </w:p>
    <w:p w14:paraId="485167B5" w14:textId="0B15B6E4" w:rsidR="002A727D" w:rsidRPr="00E62A30" w:rsidRDefault="002B7601" w:rsidP="00543E0D">
      <w:pPr>
        <w:tabs>
          <w:tab w:val="num" w:pos="1134"/>
        </w:tabs>
        <w:adjustRightInd w:val="0"/>
        <w:spacing w:before="120" w:after="120" w:line="264" w:lineRule="auto"/>
        <w:ind w:left="340"/>
        <w:rPr>
          <w:rFonts w:ascii="Verdana" w:hAnsi="Verdana" w:cs="Open Sans"/>
          <w:iCs/>
          <w:w w:val="100"/>
          <w:sz w:val="20"/>
        </w:rPr>
      </w:pPr>
      <w:r w:rsidRPr="00E62A30">
        <w:rPr>
          <w:rFonts w:ascii="Verdana" w:hAnsi="Verdana" w:cs="Open Sans"/>
          <w:iCs/>
          <w:w w:val="100"/>
          <w:sz w:val="20"/>
        </w:rPr>
        <w:t xml:space="preserve"> b</w:t>
      </w:r>
      <w:r w:rsidR="002A727D" w:rsidRPr="00E62A30">
        <w:rPr>
          <w:rFonts w:ascii="Verdana" w:hAnsi="Verdana" w:cs="Open Sans"/>
          <w:iCs/>
          <w:w w:val="100"/>
          <w:sz w:val="20"/>
        </w:rPr>
        <w:t>) w przypadku zaistnienia okoliczności opisanych § 2 ust. 11.</w:t>
      </w:r>
    </w:p>
    <w:p w14:paraId="3C1E0DCE" w14:textId="0F4A6779" w:rsidR="00A676A8" w:rsidRPr="00E62A30" w:rsidRDefault="00A676A8" w:rsidP="00A676A8">
      <w:pPr>
        <w:numPr>
          <w:ilvl w:val="0"/>
          <w:numId w:val="3"/>
        </w:numPr>
        <w:tabs>
          <w:tab w:val="num" w:pos="426"/>
        </w:tabs>
        <w:adjustRightInd w:val="0"/>
        <w:spacing w:before="120" w:after="120" w:line="264" w:lineRule="auto"/>
        <w:ind w:left="426" w:hanging="426"/>
        <w:rPr>
          <w:rFonts w:ascii="Verdana" w:hAnsi="Verdana" w:cs="Open Sans"/>
          <w:iCs/>
          <w:w w:val="100"/>
          <w:sz w:val="20"/>
        </w:rPr>
      </w:pPr>
      <w:r w:rsidRPr="00E62A30">
        <w:rPr>
          <w:rFonts w:ascii="Verdana" w:hAnsi="Verdana" w:cs="Open Sans"/>
          <w:iCs/>
          <w:w w:val="100"/>
          <w:sz w:val="20"/>
        </w:rPr>
        <w:t xml:space="preserve">Zamawiający obciąży Wykonawcę karą umowną w wysokości 100 zł za każdy rozpoczęty dzień roboczy opóźnienia w przystąpieniu do usunięcia awarii lub usterki </w:t>
      </w:r>
      <w:r w:rsidRPr="00E62A30">
        <w:rPr>
          <w:rFonts w:ascii="Verdana" w:hAnsi="Verdana" w:cs="Open Sans"/>
          <w:iCs/>
          <w:w w:val="100"/>
          <w:sz w:val="20"/>
        </w:rPr>
        <w:lastRenderedPageBreak/>
        <w:t>samochodu lub w przypadku opóźnienia dokonania naprawy samochodu w ramach naprawy gwarancyjnej, o której mowa w §</w:t>
      </w:r>
      <w:r w:rsidR="007D4919" w:rsidRPr="00E62A30">
        <w:rPr>
          <w:rFonts w:ascii="Verdana" w:hAnsi="Verdana" w:cs="Open Sans"/>
          <w:iCs/>
          <w:w w:val="100"/>
          <w:sz w:val="20"/>
        </w:rPr>
        <w:t xml:space="preserve"> </w:t>
      </w:r>
      <w:r w:rsidRPr="00E62A30">
        <w:rPr>
          <w:rFonts w:ascii="Verdana" w:hAnsi="Verdana" w:cs="Open Sans"/>
          <w:iCs/>
          <w:w w:val="100"/>
          <w:sz w:val="20"/>
        </w:rPr>
        <w:t>4 ust. 8.</w:t>
      </w:r>
    </w:p>
    <w:p w14:paraId="68046981" w14:textId="748B878C" w:rsidR="00A676A8" w:rsidRPr="00E62A30" w:rsidRDefault="00A676A8" w:rsidP="00A676A8">
      <w:pPr>
        <w:numPr>
          <w:ilvl w:val="0"/>
          <w:numId w:val="3"/>
        </w:numPr>
        <w:tabs>
          <w:tab w:val="num" w:pos="426"/>
        </w:tabs>
        <w:adjustRightInd w:val="0"/>
        <w:spacing w:before="120" w:after="120" w:line="264" w:lineRule="auto"/>
        <w:ind w:left="426" w:hanging="426"/>
        <w:rPr>
          <w:rFonts w:ascii="Verdana" w:hAnsi="Verdana" w:cs="Open Sans"/>
          <w:iCs/>
          <w:w w:val="100"/>
          <w:sz w:val="20"/>
        </w:rPr>
      </w:pPr>
      <w:r w:rsidRPr="00D72B8C">
        <w:rPr>
          <w:rFonts w:ascii="Verdana" w:hAnsi="Verdana" w:cs="Open Sans"/>
          <w:iCs/>
          <w:w w:val="100"/>
          <w:sz w:val="20"/>
        </w:rPr>
        <w:t>Zamawiający obciąży Wykonawcę karą umowną w wysokości 100 zł za każdy rozpoczęty dzień roboczy opóźnienia w udostępnieniu na czas naprawy lub przeglądu serwisowego samochodu zastępczego, o którym mowa w §</w:t>
      </w:r>
      <w:r w:rsidR="00420E15" w:rsidRPr="00E62A30">
        <w:rPr>
          <w:rFonts w:ascii="Verdana" w:hAnsi="Verdana" w:cs="Open Sans"/>
          <w:iCs/>
          <w:w w:val="100"/>
          <w:sz w:val="20"/>
        </w:rPr>
        <w:t xml:space="preserve"> </w:t>
      </w:r>
      <w:r w:rsidRPr="00E62A30">
        <w:rPr>
          <w:rFonts w:ascii="Verdana" w:hAnsi="Verdana" w:cs="Open Sans"/>
          <w:iCs/>
          <w:w w:val="100"/>
          <w:sz w:val="20"/>
        </w:rPr>
        <w:t>4 ust. 12.</w:t>
      </w:r>
    </w:p>
    <w:p w14:paraId="0C50799F" w14:textId="77777777" w:rsidR="00A676A8" w:rsidRPr="00E62A30" w:rsidRDefault="00A676A8" w:rsidP="00A676A8">
      <w:pPr>
        <w:numPr>
          <w:ilvl w:val="0"/>
          <w:numId w:val="3"/>
        </w:numPr>
        <w:tabs>
          <w:tab w:val="num" w:pos="426"/>
        </w:tabs>
        <w:adjustRightInd w:val="0"/>
        <w:spacing w:before="120" w:after="120" w:line="264" w:lineRule="auto"/>
        <w:ind w:left="426" w:hanging="426"/>
        <w:rPr>
          <w:rFonts w:ascii="Verdana" w:hAnsi="Verdana" w:cs="Open Sans"/>
          <w:iCs/>
          <w:w w:val="100"/>
          <w:sz w:val="20"/>
        </w:rPr>
      </w:pPr>
      <w:r w:rsidRPr="00E62A30">
        <w:rPr>
          <w:rFonts w:ascii="Verdana" w:hAnsi="Verdana" w:cs="Open Sans"/>
          <w:iCs/>
          <w:w w:val="100"/>
          <w:sz w:val="20"/>
        </w:rPr>
        <w:t>Jeżeli kara umowna nie pokrywa poniesionej szkody, Zamawiający może dochodzić odszkodowania uzupełniającego do wysokości rzeczywiście poniesionej szkody na zasadach ogólnych.</w:t>
      </w:r>
    </w:p>
    <w:p w14:paraId="065670A1" w14:textId="77777777" w:rsidR="00A676A8" w:rsidRPr="00E62A30" w:rsidRDefault="00A676A8" w:rsidP="00A676A8">
      <w:pPr>
        <w:numPr>
          <w:ilvl w:val="0"/>
          <w:numId w:val="3"/>
        </w:numPr>
        <w:tabs>
          <w:tab w:val="num" w:pos="426"/>
        </w:tabs>
        <w:adjustRightInd w:val="0"/>
        <w:spacing w:before="120" w:after="120" w:line="264" w:lineRule="auto"/>
        <w:ind w:left="426" w:hanging="426"/>
        <w:rPr>
          <w:rFonts w:ascii="Verdana" w:hAnsi="Verdana" w:cs="Open Sans"/>
          <w:iCs/>
          <w:w w:val="100"/>
          <w:sz w:val="20"/>
        </w:rPr>
      </w:pPr>
      <w:r w:rsidRPr="00E62A30">
        <w:rPr>
          <w:rFonts w:ascii="Verdana" w:hAnsi="Verdana" w:cs="Open Sans"/>
          <w:iCs/>
          <w:w w:val="100"/>
          <w:sz w:val="20"/>
        </w:rPr>
        <w:t xml:space="preserve">Wykonawca wyraża zgodę na potrącenie kar umownych z przysługującego mu wynagrodzenia. </w:t>
      </w:r>
    </w:p>
    <w:p w14:paraId="3D2B75E1" w14:textId="3A745179" w:rsidR="00A676A8" w:rsidRPr="00E62A30" w:rsidRDefault="00A676A8" w:rsidP="00A676A8">
      <w:pPr>
        <w:numPr>
          <w:ilvl w:val="0"/>
          <w:numId w:val="3"/>
        </w:numPr>
        <w:tabs>
          <w:tab w:val="num" w:pos="426"/>
        </w:tabs>
        <w:adjustRightInd w:val="0"/>
        <w:spacing w:before="120" w:after="120" w:line="264" w:lineRule="auto"/>
        <w:ind w:left="426" w:hanging="426"/>
        <w:rPr>
          <w:rFonts w:ascii="Verdana" w:hAnsi="Verdana" w:cs="Open Sans"/>
          <w:iCs/>
          <w:w w:val="100"/>
          <w:sz w:val="20"/>
        </w:rPr>
      </w:pPr>
      <w:r w:rsidRPr="00E62A30">
        <w:rPr>
          <w:rFonts w:ascii="Verdana" w:hAnsi="Verdana" w:cs="Open Sans"/>
          <w:iCs/>
          <w:w w:val="100"/>
          <w:sz w:val="20"/>
        </w:rPr>
        <w:t>Kary umowne podlegają sumowaniu, co oznacza, że na</w:t>
      </w:r>
      <w:r w:rsidR="00F22908" w:rsidRPr="00E62A30">
        <w:rPr>
          <w:rFonts w:ascii="Verdana" w:hAnsi="Verdana" w:cs="Open Sans"/>
          <w:iCs/>
          <w:w w:val="100"/>
          <w:sz w:val="20"/>
        </w:rPr>
        <w:t xml:space="preserve">liczenie kary umownej </w:t>
      </w:r>
      <w:r w:rsidR="004C5E8C" w:rsidRPr="00E62A30">
        <w:rPr>
          <w:rFonts w:ascii="Verdana" w:hAnsi="Verdana" w:cs="Open Sans"/>
          <w:iCs/>
          <w:w w:val="100"/>
          <w:sz w:val="20"/>
        </w:rPr>
        <w:t xml:space="preserve">                 </w:t>
      </w:r>
      <w:r w:rsidR="00F22908" w:rsidRPr="00E62A30">
        <w:rPr>
          <w:rFonts w:ascii="Verdana" w:hAnsi="Verdana" w:cs="Open Sans"/>
          <w:iCs/>
          <w:w w:val="100"/>
          <w:sz w:val="20"/>
        </w:rPr>
        <w:t>z jednego</w:t>
      </w:r>
      <w:r w:rsidR="004C5E8C" w:rsidRPr="00E62A30">
        <w:rPr>
          <w:rFonts w:ascii="Verdana" w:hAnsi="Verdana" w:cs="Open Sans"/>
          <w:iCs/>
          <w:w w:val="100"/>
          <w:sz w:val="20"/>
        </w:rPr>
        <w:t xml:space="preserve"> </w:t>
      </w:r>
      <w:r w:rsidRPr="00E62A30">
        <w:rPr>
          <w:rFonts w:ascii="Verdana" w:hAnsi="Verdana" w:cs="Open Sans"/>
          <w:iCs/>
          <w:w w:val="100"/>
          <w:sz w:val="20"/>
        </w:rPr>
        <w:t>tytułu nie wyłącza możliwości naliczenia kary umownej z innego tytułu, jeżeli istnieją ku temu podstawy.</w:t>
      </w:r>
    </w:p>
    <w:p w14:paraId="13F681BC" w14:textId="440E81DD" w:rsidR="003A65A2" w:rsidRPr="00D771A9" w:rsidRDefault="003A65A2" w:rsidP="00D318E1">
      <w:pPr>
        <w:pStyle w:val="Default"/>
        <w:numPr>
          <w:ilvl w:val="0"/>
          <w:numId w:val="3"/>
        </w:numPr>
        <w:tabs>
          <w:tab w:val="clear" w:pos="786"/>
        </w:tabs>
        <w:ind w:left="426" w:hanging="426"/>
        <w:jc w:val="both"/>
        <w:rPr>
          <w:sz w:val="20"/>
          <w:szCs w:val="20"/>
        </w:rPr>
      </w:pPr>
      <w:r w:rsidRPr="00E62A30">
        <w:rPr>
          <w:sz w:val="20"/>
          <w:szCs w:val="20"/>
        </w:rPr>
        <w:t>Kary Umowne, o których mowa w niniejszej umowie Wykonawca ma obowiązek zapłacić Zamawiającemu w terminie wskazanym w nocie księgowej wskazującej kwotę naliczonych kar umownych</w:t>
      </w:r>
      <w:r w:rsidR="007733B6">
        <w:rPr>
          <w:sz w:val="20"/>
          <w:szCs w:val="20"/>
        </w:rPr>
        <w:t>.</w:t>
      </w:r>
      <w:r w:rsidRPr="00E62A30">
        <w:rPr>
          <w:sz w:val="20"/>
          <w:szCs w:val="20"/>
        </w:rPr>
        <w:t xml:space="preserve"> </w:t>
      </w:r>
    </w:p>
    <w:p w14:paraId="49FFC15D" w14:textId="68898DB0" w:rsidR="00A676A8" w:rsidRPr="00E62A30" w:rsidRDefault="003A65A2" w:rsidP="00D318E1">
      <w:pPr>
        <w:keepNext/>
        <w:widowControl w:val="0"/>
        <w:adjustRightInd w:val="0"/>
        <w:spacing w:before="120" w:after="120" w:line="264" w:lineRule="auto"/>
        <w:outlineLvl w:val="0"/>
        <w:rPr>
          <w:rFonts w:ascii="Verdana" w:eastAsia="Arial Unicode MS" w:hAnsi="Verdana" w:cs="Open Sans"/>
          <w:b/>
          <w:bCs/>
          <w:w w:val="100"/>
          <w:sz w:val="20"/>
        </w:rPr>
      </w:pPr>
      <w:r w:rsidRPr="00E62A30">
        <w:rPr>
          <w:rFonts w:ascii="Verdana" w:hAnsi="Verdana" w:cs="Open Sans"/>
          <w:iCs/>
          <w:w w:val="100"/>
          <w:sz w:val="20"/>
        </w:rPr>
        <w:t xml:space="preserve">                                                              </w:t>
      </w:r>
      <w:bookmarkStart w:id="20" w:name="_Toc479751836"/>
      <w:bookmarkStart w:id="21" w:name="_Toc530036833"/>
      <w:bookmarkStart w:id="22" w:name="_Toc45283843"/>
      <w:r w:rsidR="00A676A8" w:rsidRPr="00E62A30">
        <w:rPr>
          <w:rFonts w:ascii="Verdana" w:eastAsia="Arial Unicode MS" w:hAnsi="Verdana" w:cs="Open Sans"/>
          <w:b/>
          <w:w w:val="100"/>
          <w:sz w:val="20"/>
        </w:rPr>
        <w:t>§6</w:t>
      </w:r>
      <w:r w:rsidR="00A676A8" w:rsidRPr="00E62A30">
        <w:rPr>
          <w:rFonts w:ascii="Verdana" w:eastAsia="Arial Unicode MS" w:hAnsi="Verdana" w:cs="Open Sans"/>
          <w:b/>
          <w:w w:val="100"/>
          <w:sz w:val="20"/>
        </w:rPr>
        <w:br/>
      </w:r>
      <w:r w:rsidRPr="00E62A30">
        <w:rPr>
          <w:rFonts w:ascii="Verdana" w:hAnsi="Verdana" w:cs="Open Sans"/>
          <w:b/>
          <w:bCs/>
          <w:w w:val="100"/>
          <w:sz w:val="20"/>
        </w:rPr>
        <w:t xml:space="preserve">                                              </w:t>
      </w:r>
      <w:r w:rsidR="00A676A8" w:rsidRPr="00E62A30">
        <w:rPr>
          <w:rFonts w:ascii="Verdana" w:hAnsi="Verdana" w:cs="Open Sans"/>
          <w:b/>
          <w:bCs/>
          <w:w w:val="100"/>
          <w:sz w:val="20"/>
        </w:rPr>
        <w:t>Odstąpienie od Umowy</w:t>
      </w:r>
      <w:bookmarkEnd w:id="19"/>
      <w:bookmarkEnd w:id="20"/>
      <w:bookmarkEnd w:id="21"/>
      <w:bookmarkEnd w:id="22"/>
    </w:p>
    <w:p w14:paraId="2E40AD11" w14:textId="206EBD28" w:rsidR="00A676A8" w:rsidRPr="00E62A30" w:rsidRDefault="00794B2E" w:rsidP="00A676A8">
      <w:pPr>
        <w:numPr>
          <w:ilvl w:val="0"/>
          <w:numId w:val="11"/>
        </w:numPr>
        <w:adjustRightInd w:val="0"/>
        <w:spacing w:before="120" w:after="120" w:line="264" w:lineRule="auto"/>
        <w:ind w:left="426" w:hanging="426"/>
        <w:rPr>
          <w:rFonts w:ascii="Verdana" w:eastAsia="Arial Unicode MS" w:hAnsi="Verdana" w:cs="Open Sans"/>
          <w:w w:val="100"/>
          <w:sz w:val="20"/>
        </w:rPr>
      </w:pPr>
      <w:r w:rsidRPr="00E62A30">
        <w:rPr>
          <w:rFonts w:ascii="Verdana" w:eastAsia="Arial Unicode MS" w:hAnsi="Verdana" w:cs="Open Sans"/>
          <w:w w:val="100"/>
          <w:sz w:val="20"/>
        </w:rPr>
        <w:t xml:space="preserve">Poza innymi przypadkami określonymi w niniejszej umowy, </w:t>
      </w:r>
      <w:r w:rsidR="00A676A8" w:rsidRPr="00E943A5">
        <w:rPr>
          <w:rFonts w:ascii="Verdana" w:eastAsia="Arial Unicode MS" w:hAnsi="Verdana" w:cs="Open Sans"/>
          <w:w w:val="100"/>
          <w:sz w:val="20"/>
        </w:rPr>
        <w:t xml:space="preserve">Zamawiający ma prawo odstąpić od </w:t>
      </w:r>
      <w:r w:rsidRPr="00D72B8C">
        <w:rPr>
          <w:rFonts w:ascii="Verdana" w:eastAsia="Arial Unicode MS" w:hAnsi="Verdana" w:cs="Open Sans"/>
          <w:w w:val="100"/>
          <w:sz w:val="20"/>
        </w:rPr>
        <w:t xml:space="preserve">umowy </w:t>
      </w:r>
      <w:r w:rsidR="00A676A8" w:rsidRPr="00D72B8C">
        <w:rPr>
          <w:rFonts w:ascii="Verdana" w:eastAsia="Arial Unicode MS" w:hAnsi="Verdana" w:cs="Open Sans"/>
          <w:w w:val="100"/>
          <w:sz w:val="20"/>
        </w:rPr>
        <w:t>w try</w:t>
      </w:r>
      <w:r w:rsidR="00A676A8" w:rsidRPr="0058657A">
        <w:rPr>
          <w:rFonts w:ascii="Verdana" w:eastAsia="Arial Unicode MS" w:hAnsi="Verdana" w:cs="Open Sans"/>
          <w:w w:val="100"/>
          <w:sz w:val="20"/>
        </w:rPr>
        <w:t xml:space="preserve">bie natychmiastowym, gdy Wykonawca mimo otrzymania pisemnego wezwania i wyznaczenia przez Zamawiającego terminu do prawidłowego wykonania </w:t>
      </w:r>
      <w:r w:rsidRPr="00E62A30">
        <w:rPr>
          <w:rFonts w:ascii="Verdana" w:eastAsia="Arial Unicode MS" w:hAnsi="Verdana" w:cs="Open Sans"/>
          <w:w w:val="100"/>
          <w:sz w:val="20"/>
        </w:rPr>
        <w:t xml:space="preserve">Przedmiotu </w:t>
      </w:r>
      <w:r w:rsidR="00A676A8" w:rsidRPr="00E62A30">
        <w:rPr>
          <w:rFonts w:ascii="Verdana" w:eastAsia="Arial Unicode MS" w:hAnsi="Verdana" w:cs="Open Sans"/>
          <w:w w:val="100"/>
          <w:sz w:val="20"/>
        </w:rPr>
        <w:t>umowy dalej nienależycie wykonuje zobowiązania wynikające z Umowy.</w:t>
      </w:r>
    </w:p>
    <w:p w14:paraId="023C3E92" w14:textId="4D46E2C3" w:rsidR="00A676A8" w:rsidRDefault="00A676A8" w:rsidP="00A676A8">
      <w:pPr>
        <w:numPr>
          <w:ilvl w:val="0"/>
          <w:numId w:val="11"/>
        </w:numPr>
        <w:adjustRightInd w:val="0"/>
        <w:spacing w:before="120" w:after="120" w:line="264" w:lineRule="auto"/>
        <w:ind w:left="426" w:hanging="426"/>
        <w:rPr>
          <w:rFonts w:ascii="Verdana" w:eastAsia="Arial Unicode MS" w:hAnsi="Verdana" w:cs="Open Sans"/>
          <w:w w:val="100"/>
          <w:sz w:val="20"/>
        </w:rPr>
      </w:pPr>
      <w:r w:rsidRPr="00E62A30">
        <w:rPr>
          <w:rFonts w:ascii="Verdana" w:eastAsia="Arial Unicode MS" w:hAnsi="Verdana" w:cs="Open Sans"/>
          <w:w w:val="100"/>
          <w:sz w:val="20"/>
        </w:rPr>
        <w:t>Odstąpienie od umowy wymaga</w:t>
      </w:r>
      <w:r w:rsidR="005B2FD1">
        <w:rPr>
          <w:rFonts w:ascii="Verdana" w:eastAsia="Arial Unicode MS" w:hAnsi="Verdana" w:cs="Open Sans"/>
          <w:w w:val="100"/>
          <w:sz w:val="20"/>
        </w:rPr>
        <w:t xml:space="preserve"> złożenia oświadczenia w</w:t>
      </w:r>
      <w:r w:rsidRPr="00E62A30">
        <w:rPr>
          <w:rFonts w:ascii="Verdana" w:eastAsia="Arial Unicode MS" w:hAnsi="Verdana" w:cs="Open Sans"/>
          <w:w w:val="100"/>
          <w:sz w:val="20"/>
        </w:rPr>
        <w:t xml:space="preserve"> </w:t>
      </w:r>
      <w:r w:rsidR="00794B2E" w:rsidRPr="00E62A30">
        <w:rPr>
          <w:rFonts w:ascii="Verdana" w:eastAsia="Arial Unicode MS" w:hAnsi="Verdana" w:cs="Open Sans"/>
          <w:w w:val="100"/>
          <w:sz w:val="20"/>
        </w:rPr>
        <w:t>form</w:t>
      </w:r>
      <w:r w:rsidR="005B2FD1">
        <w:rPr>
          <w:rFonts w:ascii="Verdana" w:eastAsia="Arial Unicode MS" w:hAnsi="Verdana" w:cs="Open Sans"/>
          <w:w w:val="100"/>
          <w:sz w:val="20"/>
        </w:rPr>
        <w:t xml:space="preserve">ie </w:t>
      </w:r>
      <w:r w:rsidR="00794B2E" w:rsidRPr="00E62A30">
        <w:rPr>
          <w:rFonts w:ascii="Verdana" w:eastAsia="Arial Unicode MS" w:hAnsi="Verdana" w:cs="Open Sans"/>
          <w:w w:val="100"/>
          <w:sz w:val="20"/>
        </w:rPr>
        <w:t>pisemnej,</w:t>
      </w:r>
      <w:r w:rsidRPr="00E62A30">
        <w:rPr>
          <w:rFonts w:ascii="Verdana" w:eastAsia="Arial Unicode MS" w:hAnsi="Verdana" w:cs="Open Sans"/>
          <w:w w:val="100"/>
          <w:sz w:val="20"/>
        </w:rPr>
        <w:t xml:space="preserve"> z podaniem uzasadnienia</w:t>
      </w:r>
      <w:r w:rsidR="00794B2E" w:rsidRPr="00E62A30">
        <w:rPr>
          <w:rFonts w:ascii="Verdana" w:eastAsia="Arial Unicode MS" w:hAnsi="Verdana" w:cs="Open Sans"/>
          <w:w w:val="100"/>
          <w:sz w:val="20"/>
        </w:rPr>
        <w:t>,</w:t>
      </w:r>
      <w:r w:rsidRPr="00E62A30">
        <w:rPr>
          <w:rFonts w:ascii="Verdana" w:eastAsia="Arial Unicode MS" w:hAnsi="Verdana" w:cs="Open Sans"/>
          <w:w w:val="100"/>
          <w:sz w:val="20"/>
        </w:rPr>
        <w:t xml:space="preserve"> pod rygorem nieważności w terminie do </w:t>
      </w:r>
      <w:r w:rsidR="004576B5" w:rsidRPr="00E62A30">
        <w:rPr>
          <w:rFonts w:ascii="Verdana" w:eastAsia="Arial Unicode MS" w:hAnsi="Verdana" w:cs="Open Sans"/>
          <w:w w:val="100"/>
          <w:sz w:val="20"/>
        </w:rPr>
        <w:t>4</w:t>
      </w:r>
      <w:r w:rsidRPr="00E62A30">
        <w:rPr>
          <w:rFonts w:ascii="Verdana" w:eastAsia="Arial Unicode MS" w:hAnsi="Verdana" w:cs="Open Sans"/>
          <w:w w:val="100"/>
          <w:sz w:val="20"/>
        </w:rPr>
        <w:t xml:space="preserve"> dni od wystąpienia okoliczności lub powzięcia informa</w:t>
      </w:r>
      <w:r w:rsidR="00231CDA" w:rsidRPr="00E62A30">
        <w:rPr>
          <w:rFonts w:ascii="Verdana" w:eastAsia="Arial Unicode MS" w:hAnsi="Verdana" w:cs="Open Sans"/>
          <w:w w:val="100"/>
          <w:sz w:val="20"/>
        </w:rPr>
        <w:t>cji o wystąpieniu okoliczności.</w:t>
      </w:r>
    </w:p>
    <w:p w14:paraId="28CE302B" w14:textId="70BB6975" w:rsidR="007733B6" w:rsidRDefault="007733B6">
      <w:pPr>
        <w:adjustRightInd w:val="0"/>
        <w:spacing w:before="120" w:after="120" w:line="264" w:lineRule="auto"/>
        <w:ind w:left="426"/>
        <w:rPr>
          <w:rFonts w:ascii="Verdana" w:eastAsia="Arial Unicode MS" w:hAnsi="Verdana" w:cs="Open Sans"/>
          <w:w w:val="100"/>
          <w:sz w:val="20"/>
        </w:rPr>
      </w:pPr>
    </w:p>
    <w:p w14:paraId="60C9A384" w14:textId="78F27C17" w:rsidR="005B2FD1" w:rsidRPr="00D771A9" w:rsidRDefault="005B2FD1" w:rsidP="005B2FD1">
      <w:pPr>
        <w:adjustRightInd w:val="0"/>
        <w:spacing w:before="120" w:after="120" w:line="264" w:lineRule="auto"/>
        <w:ind w:left="3966" w:firstLine="282"/>
        <w:rPr>
          <w:rFonts w:ascii="Verdana" w:eastAsia="Arial Unicode MS" w:hAnsi="Verdana" w:cs="Open Sans"/>
          <w:b/>
          <w:bCs/>
          <w:w w:val="100"/>
          <w:sz w:val="20"/>
        </w:rPr>
      </w:pPr>
      <w:r w:rsidRPr="00D771A9">
        <w:rPr>
          <w:rFonts w:ascii="Verdana" w:eastAsia="Arial Unicode MS" w:hAnsi="Verdana" w:cs="Open Sans"/>
          <w:b/>
          <w:bCs/>
          <w:w w:val="100"/>
          <w:sz w:val="20"/>
        </w:rPr>
        <w:t>§7</w:t>
      </w:r>
    </w:p>
    <w:p w14:paraId="6ED97D65" w14:textId="77777777" w:rsidR="005B2FD1" w:rsidRDefault="005B2FD1" w:rsidP="004045D5">
      <w:pPr>
        <w:pStyle w:val="Akapitzlist"/>
        <w:numPr>
          <w:ilvl w:val="0"/>
          <w:numId w:val="21"/>
        </w:numPr>
        <w:adjustRightInd w:val="0"/>
        <w:spacing w:before="120" w:after="120" w:line="264" w:lineRule="auto"/>
        <w:ind w:left="567" w:hanging="567"/>
        <w:rPr>
          <w:rFonts w:ascii="Verdana" w:eastAsia="Arial Unicode MS" w:hAnsi="Verdana" w:cs="Open Sans"/>
          <w:w w:val="100"/>
          <w:sz w:val="20"/>
        </w:rPr>
      </w:pPr>
      <w:r>
        <w:rPr>
          <w:rFonts w:ascii="Verdana" w:eastAsia="Arial Unicode MS" w:hAnsi="Verdana" w:cs="Open Sans"/>
          <w:w w:val="100"/>
          <w:sz w:val="20"/>
        </w:rPr>
        <w:t>W</w:t>
      </w:r>
      <w:r w:rsidRPr="005B2FD1">
        <w:rPr>
          <w:rFonts w:ascii="Verdana" w:eastAsia="Arial Unicode MS" w:hAnsi="Verdana" w:cs="Open Sans"/>
          <w:w w:val="100"/>
          <w:sz w:val="20"/>
        </w:rPr>
        <w:t xml:space="preserve"> przypadku niedostarczenia przez Wykonawcę pojazdu wolnego od wad w terminie do dnia 29 grudnia 2025 r., umowa ulega rozwiązaniu z mocy prawa, bez konieczności składania dodatkowych oświadczeń woli przez Zamawiającego.</w:t>
      </w:r>
    </w:p>
    <w:p w14:paraId="7DF77E7B" w14:textId="77777777" w:rsidR="005B2FD1" w:rsidRDefault="005B2FD1" w:rsidP="004045D5">
      <w:pPr>
        <w:pStyle w:val="Akapitzlist"/>
        <w:numPr>
          <w:ilvl w:val="0"/>
          <w:numId w:val="21"/>
        </w:numPr>
        <w:adjustRightInd w:val="0"/>
        <w:spacing w:before="120" w:after="120" w:line="264" w:lineRule="auto"/>
        <w:ind w:left="567" w:hanging="567"/>
        <w:rPr>
          <w:rFonts w:ascii="Verdana" w:eastAsia="Arial Unicode MS" w:hAnsi="Verdana" w:cs="Open Sans"/>
          <w:w w:val="100"/>
          <w:sz w:val="20"/>
        </w:rPr>
      </w:pPr>
      <w:r w:rsidRPr="00D771A9">
        <w:rPr>
          <w:rFonts w:ascii="Verdana" w:eastAsia="Arial Unicode MS" w:hAnsi="Verdana" w:cs="Open Sans"/>
          <w:w w:val="100"/>
          <w:sz w:val="20"/>
        </w:rPr>
        <w:t>Rozwiązanie umowy następuje z chwilą bezskutecznego upływu wskazanego terminu.</w:t>
      </w:r>
    </w:p>
    <w:p w14:paraId="0012F6B5" w14:textId="309C79C0" w:rsidR="005B2FD1" w:rsidRPr="00D771A9" w:rsidRDefault="005B2FD1" w:rsidP="004045D5">
      <w:pPr>
        <w:pStyle w:val="Akapitzlist"/>
        <w:numPr>
          <w:ilvl w:val="0"/>
          <w:numId w:val="21"/>
        </w:numPr>
        <w:adjustRightInd w:val="0"/>
        <w:spacing w:before="120" w:after="120" w:line="264" w:lineRule="auto"/>
        <w:ind w:left="567" w:hanging="567"/>
        <w:rPr>
          <w:rFonts w:ascii="Verdana" w:eastAsia="Arial Unicode MS" w:hAnsi="Verdana" w:cs="Open Sans"/>
          <w:w w:val="100"/>
          <w:sz w:val="20"/>
        </w:rPr>
      </w:pPr>
      <w:r w:rsidRPr="00D771A9">
        <w:rPr>
          <w:rFonts w:ascii="Verdana" w:eastAsia="Arial Unicode MS" w:hAnsi="Verdana" w:cs="Open Sans"/>
          <w:w w:val="100"/>
          <w:sz w:val="20"/>
        </w:rPr>
        <w:t>W przypadku rozwiązania umowy na podstawie niniejszego postanowienia:</w:t>
      </w:r>
    </w:p>
    <w:p w14:paraId="728F32BA" w14:textId="5ED3DE0C" w:rsidR="005B2FD1" w:rsidRPr="00D771A9" w:rsidRDefault="005B2FD1" w:rsidP="004045D5">
      <w:pPr>
        <w:pStyle w:val="Akapitzlist"/>
        <w:numPr>
          <w:ilvl w:val="1"/>
          <w:numId w:val="22"/>
        </w:numPr>
        <w:adjustRightInd w:val="0"/>
        <w:spacing w:before="120" w:after="120" w:line="264" w:lineRule="auto"/>
        <w:ind w:left="1276" w:hanging="720"/>
        <w:rPr>
          <w:rFonts w:ascii="Verdana" w:eastAsia="Arial Unicode MS" w:hAnsi="Verdana" w:cs="Open Sans"/>
          <w:w w:val="100"/>
          <w:sz w:val="20"/>
        </w:rPr>
      </w:pPr>
      <w:r w:rsidRPr="00D771A9">
        <w:rPr>
          <w:rFonts w:ascii="Verdana" w:eastAsia="Arial Unicode MS" w:hAnsi="Verdana" w:cs="Open Sans"/>
          <w:w w:val="100"/>
          <w:sz w:val="20"/>
        </w:rPr>
        <w:t>Wykonawca zobowiązany jest do niezwłocznego zwrotu wszelkich świadczeń pieniężnych otrzymanych od Zamawiającego, w terminie 7 dni od dnia rozwiązania umowy;</w:t>
      </w:r>
    </w:p>
    <w:p w14:paraId="7A99F384" w14:textId="2C24521E" w:rsidR="005B2FD1" w:rsidRPr="00D771A9" w:rsidRDefault="005B2FD1" w:rsidP="004045D5">
      <w:pPr>
        <w:pStyle w:val="Akapitzlist"/>
        <w:numPr>
          <w:ilvl w:val="1"/>
          <w:numId w:val="22"/>
        </w:numPr>
        <w:adjustRightInd w:val="0"/>
        <w:spacing w:before="120" w:after="120" w:line="264" w:lineRule="auto"/>
        <w:ind w:left="1276" w:hanging="720"/>
        <w:rPr>
          <w:rFonts w:ascii="Verdana" w:eastAsia="Arial Unicode MS" w:hAnsi="Verdana" w:cs="Open Sans"/>
          <w:w w:val="100"/>
          <w:sz w:val="20"/>
        </w:rPr>
      </w:pPr>
      <w:r w:rsidRPr="00D771A9">
        <w:rPr>
          <w:rFonts w:ascii="Verdana" w:eastAsia="Arial Unicode MS" w:hAnsi="Verdana" w:cs="Open Sans"/>
          <w:w w:val="100"/>
          <w:sz w:val="20"/>
        </w:rPr>
        <w:t xml:space="preserve">Zamawiającemu przysługuje prawo dochodzenia kar umownych oraz odszkodowania przewidzianych w </w:t>
      </w:r>
      <w:r>
        <w:rPr>
          <w:rFonts w:ascii="Verdana" w:eastAsia="Arial Unicode MS" w:hAnsi="Verdana" w:cs="Open Sans"/>
          <w:w w:val="100"/>
          <w:sz w:val="20"/>
        </w:rPr>
        <w:t>U</w:t>
      </w:r>
      <w:r w:rsidRPr="00D771A9">
        <w:rPr>
          <w:rFonts w:ascii="Verdana" w:eastAsia="Arial Unicode MS" w:hAnsi="Verdana" w:cs="Open Sans"/>
          <w:w w:val="100"/>
          <w:sz w:val="20"/>
        </w:rPr>
        <w:t>mowie;</w:t>
      </w:r>
    </w:p>
    <w:p w14:paraId="098F7904" w14:textId="4ABC2D1D" w:rsidR="005B2FD1" w:rsidRPr="00D771A9" w:rsidRDefault="005B2FD1" w:rsidP="004045D5">
      <w:pPr>
        <w:pStyle w:val="Akapitzlist"/>
        <w:numPr>
          <w:ilvl w:val="1"/>
          <w:numId w:val="22"/>
        </w:numPr>
        <w:adjustRightInd w:val="0"/>
        <w:spacing w:before="120" w:after="120" w:line="264" w:lineRule="auto"/>
        <w:ind w:left="1276" w:hanging="720"/>
        <w:rPr>
          <w:rFonts w:ascii="Verdana" w:eastAsia="Arial Unicode MS" w:hAnsi="Verdana" w:cs="Open Sans"/>
          <w:w w:val="100"/>
          <w:sz w:val="20"/>
        </w:rPr>
      </w:pPr>
      <w:r w:rsidRPr="00D771A9">
        <w:rPr>
          <w:rFonts w:ascii="Verdana" w:eastAsia="Arial Unicode MS" w:hAnsi="Verdana" w:cs="Open Sans"/>
          <w:w w:val="100"/>
          <w:sz w:val="20"/>
        </w:rPr>
        <w:t>Strony nie będą dochodzić innych roszczeń z tytułu niewykonania umowy, poza wskazanymi powyżej.</w:t>
      </w:r>
    </w:p>
    <w:p w14:paraId="5C390EE6" w14:textId="3E9D381C" w:rsidR="00A676A8" w:rsidRPr="00E62A30" w:rsidRDefault="00A676A8" w:rsidP="00A676A8">
      <w:pPr>
        <w:autoSpaceDE/>
        <w:autoSpaceDN/>
        <w:spacing w:before="120" w:after="120" w:line="264" w:lineRule="auto"/>
        <w:jc w:val="center"/>
        <w:rPr>
          <w:rFonts w:ascii="Verdana" w:eastAsia="Arial Unicode MS" w:hAnsi="Verdana" w:cs="Open Sans"/>
          <w:b/>
          <w:w w:val="100"/>
          <w:sz w:val="20"/>
        </w:rPr>
      </w:pPr>
      <w:r w:rsidRPr="007733B6">
        <w:rPr>
          <w:rFonts w:ascii="Verdana" w:eastAsia="Arial Unicode MS" w:hAnsi="Verdana" w:cs="Open Sans"/>
          <w:b/>
          <w:w w:val="100"/>
          <w:sz w:val="20"/>
        </w:rPr>
        <w:t xml:space="preserve">§ </w:t>
      </w:r>
      <w:r w:rsidR="005B2FD1">
        <w:rPr>
          <w:rFonts w:ascii="Verdana" w:eastAsia="Arial Unicode MS" w:hAnsi="Verdana" w:cs="Open Sans"/>
          <w:b/>
          <w:w w:val="100"/>
          <w:sz w:val="20"/>
        </w:rPr>
        <w:t>8</w:t>
      </w:r>
      <w:r w:rsidRPr="007733B6">
        <w:rPr>
          <w:rFonts w:ascii="Verdana" w:eastAsia="Arial Unicode MS" w:hAnsi="Verdana" w:cs="Open Sans"/>
          <w:b/>
          <w:w w:val="100"/>
          <w:sz w:val="20"/>
        </w:rPr>
        <w:br/>
        <w:t xml:space="preserve">Klauzula poufności </w:t>
      </w:r>
    </w:p>
    <w:p w14:paraId="13FD7FAD" w14:textId="58959A98" w:rsidR="00A676A8" w:rsidRPr="00E62A30" w:rsidRDefault="00A676A8" w:rsidP="00A676A8">
      <w:pPr>
        <w:numPr>
          <w:ilvl w:val="0"/>
          <w:numId w:val="12"/>
        </w:numPr>
        <w:adjustRightInd w:val="0"/>
        <w:spacing w:before="120" w:after="120" w:line="264" w:lineRule="auto"/>
        <w:ind w:left="426" w:hanging="426"/>
        <w:rPr>
          <w:rFonts w:ascii="Verdana" w:eastAsia="Arial Unicode MS" w:hAnsi="Verdana" w:cs="Open Sans"/>
          <w:w w:val="100"/>
          <w:sz w:val="20"/>
        </w:rPr>
      </w:pPr>
      <w:r w:rsidRPr="00E62A30">
        <w:rPr>
          <w:rFonts w:ascii="Verdana" w:eastAsia="Arial Unicode MS" w:hAnsi="Verdana" w:cs="Open Sans"/>
          <w:w w:val="100"/>
          <w:sz w:val="20"/>
        </w:rPr>
        <w:t xml:space="preserve">Wykonawca zobowiązuje się do zachowania w ścisłej tajemnicy wszelkich informacji uzyskanych w związku z wykonaniem </w:t>
      </w:r>
      <w:r w:rsidR="00107844" w:rsidRPr="00E62A30">
        <w:rPr>
          <w:rFonts w:ascii="Verdana" w:eastAsia="Arial Unicode MS" w:hAnsi="Verdana" w:cs="Open Sans"/>
          <w:w w:val="100"/>
          <w:sz w:val="20"/>
        </w:rPr>
        <w:t>Przedmiotu umowy</w:t>
      </w:r>
      <w:r w:rsidRPr="00E62A30">
        <w:rPr>
          <w:rFonts w:ascii="Verdana" w:eastAsia="Arial Unicode MS" w:hAnsi="Verdana" w:cs="Open Sans"/>
          <w:w w:val="100"/>
          <w:sz w:val="20"/>
        </w:rPr>
        <w:t>, niezależnie od formy przekazania tych informacji oraz ich źródła, w szczególności informacji technicznych, technologicznych, organizacyjnych i innych dotyczących Zamawiającego.</w:t>
      </w:r>
    </w:p>
    <w:p w14:paraId="7F17CC76" w14:textId="53DEB00E" w:rsidR="00A676A8" w:rsidRPr="00E62A30" w:rsidRDefault="00A676A8" w:rsidP="00A676A8">
      <w:pPr>
        <w:numPr>
          <w:ilvl w:val="0"/>
          <w:numId w:val="12"/>
        </w:numPr>
        <w:adjustRightInd w:val="0"/>
        <w:spacing w:before="120" w:after="120" w:line="264" w:lineRule="auto"/>
        <w:ind w:left="426" w:hanging="426"/>
        <w:rPr>
          <w:rFonts w:ascii="Verdana" w:eastAsia="Arial Unicode MS" w:hAnsi="Verdana" w:cs="Open Sans"/>
          <w:w w:val="100"/>
          <w:sz w:val="20"/>
        </w:rPr>
      </w:pPr>
      <w:bookmarkStart w:id="23" w:name="_Ref228781541"/>
      <w:r w:rsidRPr="00E62A30">
        <w:rPr>
          <w:rFonts w:ascii="Verdana" w:eastAsia="Arial Unicode MS" w:hAnsi="Verdana" w:cs="Open Sans"/>
          <w:w w:val="100"/>
          <w:sz w:val="20"/>
        </w:rPr>
        <w:lastRenderedPageBreak/>
        <w:t>W razie wątpliwości, czy określona informacja stanowi tajemnicę Wykonawca zobowiązany jest zwrócić się w formie pisemnej do Zamawiającego o wyjaśnienie takiej wątpliwości.</w:t>
      </w:r>
    </w:p>
    <w:bookmarkEnd w:id="23"/>
    <w:p w14:paraId="4F0BC90C" w14:textId="7E589D3F" w:rsidR="00A676A8" w:rsidRPr="00E62A30" w:rsidRDefault="00A676A8" w:rsidP="00A676A8">
      <w:pPr>
        <w:numPr>
          <w:ilvl w:val="0"/>
          <w:numId w:val="12"/>
        </w:numPr>
        <w:adjustRightInd w:val="0"/>
        <w:spacing w:before="120" w:after="120" w:line="264" w:lineRule="auto"/>
        <w:ind w:left="426" w:hanging="426"/>
        <w:rPr>
          <w:rFonts w:ascii="Verdana" w:eastAsia="Arial Unicode MS" w:hAnsi="Verdana" w:cs="Open Sans"/>
          <w:w w:val="100"/>
          <w:sz w:val="20"/>
        </w:rPr>
      </w:pPr>
      <w:r w:rsidRPr="00E62A30">
        <w:rPr>
          <w:rFonts w:ascii="Verdana" w:eastAsia="Arial Unicode MS" w:hAnsi="Verdana" w:cs="Open Sans"/>
          <w:w w:val="100"/>
          <w:sz w:val="20"/>
        </w:rPr>
        <w:t xml:space="preserve">Wykonawca zobowiązuje się do wykorzystania uzyskanych, powyższych informacji jedynie w celu wykonania </w:t>
      </w:r>
      <w:r w:rsidR="00107844" w:rsidRPr="00E62A30">
        <w:rPr>
          <w:rFonts w:ascii="Verdana" w:eastAsia="Arial Unicode MS" w:hAnsi="Verdana" w:cs="Open Sans"/>
          <w:w w:val="100"/>
          <w:sz w:val="20"/>
        </w:rPr>
        <w:t xml:space="preserve">Przedmiotu </w:t>
      </w:r>
      <w:r w:rsidRPr="00E62A30">
        <w:rPr>
          <w:rFonts w:ascii="Verdana" w:eastAsia="Arial Unicode MS" w:hAnsi="Verdana" w:cs="Open Sans"/>
          <w:w w:val="100"/>
          <w:sz w:val="20"/>
        </w:rPr>
        <w:t>umowy.</w:t>
      </w:r>
    </w:p>
    <w:p w14:paraId="122CA6B5" w14:textId="28956689" w:rsidR="00A676A8" w:rsidRPr="00E62A30" w:rsidRDefault="00A676A8" w:rsidP="00A676A8">
      <w:pPr>
        <w:numPr>
          <w:ilvl w:val="0"/>
          <w:numId w:val="12"/>
        </w:numPr>
        <w:adjustRightInd w:val="0"/>
        <w:spacing w:before="120" w:after="120" w:line="264" w:lineRule="auto"/>
        <w:ind w:left="426" w:hanging="426"/>
        <w:rPr>
          <w:rFonts w:ascii="Verdana" w:eastAsia="Arial Unicode MS" w:hAnsi="Verdana" w:cs="Open Sans"/>
          <w:w w:val="100"/>
          <w:sz w:val="20"/>
        </w:rPr>
      </w:pPr>
      <w:r w:rsidRPr="00E62A30">
        <w:rPr>
          <w:rFonts w:ascii="Verdana" w:eastAsia="Arial Unicode MS" w:hAnsi="Verdana" w:cs="Open Sans"/>
          <w:w w:val="100"/>
          <w:sz w:val="20"/>
        </w:rPr>
        <w:t xml:space="preserve">Wykonawca zobowiązuje się ujawnić powyższe informacje tylko tym pracownikom Wykonawcy i Podwykonawcom, wobec których ujawnienie takie będzie uzasadnione zakresem, w którym wykonują </w:t>
      </w:r>
      <w:r w:rsidR="00107844" w:rsidRPr="00E62A30">
        <w:rPr>
          <w:rFonts w:ascii="Verdana" w:eastAsia="Arial Unicode MS" w:hAnsi="Verdana" w:cs="Open Sans"/>
          <w:w w:val="100"/>
          <w:sz w:val="20"/>
        </w:rPr>
        <w:t xml:space="preserve">Przedmiot </w:t>
      </w:r>
      <w:r w:rsidRPr="00E62A30">
        <w:rPr>
          <w:rFonts w:ascii="Verdana" w:eastAsia="Arial Unicode MS" w:hAnsi="Verdana" w:cs="Open Sans"/>
          <w:w w:val="100"/>
          <w:sz w:val="20"/>
        </w:rPr>
        <w:t>umowy.</w:t>
      </w:r>
    </w:p>
    <w:p w14:paraId="56041CF5" w14:textId="3D0925D5" w:rsidR="00A676A8" w:rsidRPr="00E62A30" w:rsidRDefault="00A676A8" w:rsidP="00A676A8">
      <w:pPr>
        <w:numPr>
          <w:ilvl w:val="0"/>
          <w:numId w:val="12"/>
        </w:numPr>
        <w:adjustRightInd w:val="0"/>
        <w:spacing w:before="120" w:after="120" w:line="264" w:lineRule="auto"/>
        <w:ind w:left="426" w:hanging="426"/>
        <w:rPr>
          <w:rFonts w:ascii="Verdana" w:eastAsia="Arial Unicode MS" w:hAnsi="Verdana" w:cs="Open Sans"/>
          <w:w w:val="100"/>
          <w:sz w:val="20"/>
        </w:rPr>
      </w:pPr>
      <w:r w:rsidRPr="00E62A30">
        <w:rPr>
          <w:rFonts w:ascii="Verdana" w:eastAsia="Arial Unicode MS" w:hAnsi="Verdana" w:cs="Open Sans"/>
          <w:w w:val="100"/>
          <w:sz w:val="20"/>
        </w:rPr>
        <w:t>Powyższe przepisy nie będą miały zastosowania wobec informacji powszechnie znanych lub opublikowanych oraz w przypadku żądania ich ujawnienia przez uprawniony organ.</w:t>
      </w:r>
    </w:p>
    <w:p w14:paraId="4FF29F6E" w14:textId="307E6C2E" w:rsidR="00A676A8" w:rsidRPr="00E62A30" w:rsidRDefault="00A676A8" w:rsidP="00A676A8">
      <w:pPr>
        <w:autoSpaceDE/>
        <w:autoSpaceDN/>
        <w:spacing w:before="120" w:after="120" w:line="264" w:lineRule="auto"/>
        <w:jc w:val="center"/>
        <w:rPr>
          <w:rFonts w:ascii="Verdana" w:hAnsi="Verdana" w:cs="Open Sans"/>
          <w:b/>
          <w:bCs/>
          <w:w w:val="100"/>
          <w:sz w:val="20"/>
        </w:rPr>
      </w:pPr>
      <w:r w:rsidRPr="00E62A30">
        <w:rPr>
          <w:rFonts w:ascii="Verdana" w:hAnsi="Verdana" w:cs="Open Sans"/>
          <w:b/>
          <w:bCs/>
          <w:w w:val="100"/>
          <w:sz w:val="20"/>
        </w:rPr>
        <w:t xml:space="preserve">§ </w:t>
      </w:r>
      <w:r w:rsidR="005B2FD1">
        <w:rPr>
          <w:rFonts w:ascii="Verdana" w:hAnsi="Verdana" w:cs="Open Sans"/>
          <w:b/>
          <w:bCs/>
          <w:w w:val="100"/>
          <w:sz w:val="20"/>
        </w:rPr>
        <w:t>9</w:t>
      </w:r>
      <w:r w:rsidRPr="00E62A30">
        <w:rPr>
          <w:rFonts w:ascii="Verdana" w:hAnsi="Verdana" w:cs="Open Sans"/>
          <w:b/>
          <w:bCs/>
          <w:w w:val="100"/>
          <w:sz w:val="20"/>
        </w:rPr>
        <w:br/>
        <w:t>Zmiany Umowy</w:t>
      </w:r>
    </w:p>
    <w:p w14:paraId="29DB1E32" w14:textId="77777777" w:rsidR="00A676A8" w:rsidRPr="00E62A30" w:rsidRDefault="00A676A8" w:rsidP="00A676A8">
      <w:pPr>
        <w:numPr>
          <w:ilvl w:val="0"/>
          <w:numId w:val="14"/>
        </w:numPr>
        <w:autoSpaceDE/>
        <w:autoSpaceDN/>
        <w:spacing w:before="120" w:after="120" w:line="264" w:lineRule="auto"/>
        <w:ind w:left="426" w:hanging="426"/>
        <w:contextualSpacing/>
        <w:rPr>
          <w:rFonts w:ascii="Verdana" w:eastAsia="Arial Unicode MS" w:hAnsi="Verdana" w:cs="Open Sans"/>
          <w:w w:val="100"/>
          <w:sz w:val="20"/>
        </w:rPr>
      </w:pPr>
      <w:r w:rsidRPr="00E62A30">
        <w:rPr>
          <w:rFonts w:ascii="Verdana" w:eastAsia="Arial Unicode MS" w:hAnsi="Verdana" w:cs="Open Sans"/>
          <w:w w:val="100"/>
          <w:sz w:val="20"/>
        </w:rPr>
        <w:t>Wszelkie zmiany umowy wymagają formy pisemnej (aneksu) pod rygorem nieważności.</w:t>
      </w:r>
    </w:p>
    <w:p w14:paraId="562238D5" w14:textId="77777777" w:rsidR="00A676A8" w:rsidRPr="00E62A30" w:rsidRDefault="00A676A8" w:rsidP="00A676A8">
      <w:pPr>
        <w:numPr>
          <w:ilvl w:val="0"/>
          <w:numId w:val="14"/>
        </w:numPr>
        <w:autoSpaceDE/>
        <w:autoSpaceDN/>
        <w:spacing w:before="120" w:after="120" w:line="264" w:lineRule="auto"/>
        <w:ind w:left="426" w:hanging="426"/>
        <w:contextualSpacing/>
        <w:rPr>
          <w:rFonts w:ascii="Verdana" w:eastAsia="Arial Unicode MS" w:hAnsi="Verdana" w:cs="Open Sans"/>
          <w:w w:val="100"/>
          <w:sz w:val="20"/>
        </w:rPr>
      </w:pPr>
      <w:r w:rsidRPr="00E62A30">
        <w:rPr>
          <w:rFonts w:ascii="Verdana" w:eastAsia="Arial Unicode MS" w:hAnsi="Verdana" w:cs="Open Sans"/>
          <w:w w:val="100"/>
          <w:sz w:val="20"/>
        </w:rPr>
        <w:t xml:space="preserve">Dopuszcza się następujące zmiany umowy: </w:t>
      </w:r>
    </w:p>
    <w:p w14:paraId="79EB26F5" w14:textId="1D2EA4E9" w:rsidR="00A676A8" w:rsidRPr="00E62A30" w:rsidRDefault="00EC6C28" w:rsidP="00D318E1">
      <w:pPr>
        <w:autoSpaceDE/>
        <w:autoSpaceDN/>
        <w:spacing w:before="120" w:after="120" w:line="264" w:lineRule="auto"/>
        <w:ind w:left="786"/>
        <w:contextualSpacing/>
        <w:rPr>
          <w:rFonts w:ascii="Verdana" w:eastAsia="Arial Unicode MS" w:hAnsi="Verdana" w:cs="Open Sans"/>
          <w:w w:val="100"/>
          <w:sz w:val="20"/>
        </w:rPr>
      </w:pPr>
      <w:r w:rsidRPr="00E62A30">
        <w:rPr>
          <w:rFonts w:ascii="Verdana" w:eastAsia="Arial Unicode MS" w:hAnsi="Verdana" w:cs="Open Sans"/>
          <w:w w:val="100"/>
          <w:sz w:val="20"/>
        </w:rPr>
        <w:t>a)</w:t>
      </w:r>
      <w:r w:rsidR="00107844" w:rsidRPr="00E62A30">
        <w:rPr>
          <w:rFonts w:ascii="Verdana" w:eastAsia="Arial Unicode MS" w:hAnsi="Verdana" w:cs="Open Sans"/>
          <w:w w:val="100"/>
          <w:sz w:val="20"/>
        </w:rPr>
        <w:t xml:space="preserve"> </w:t>
      </w:r>
      <w:r w:rsidR="00A676A8" w:rsidRPr="00E62A30">
        <w:rPr>
          <w:rFonts w:ascii="Verdana" w:eastAsia="Arial Unicode MS" w:hAnsi="Verdana" w:cs="Open Sans"/>
          <w:w w:val="100"/>
          <w:sz w:val="20"/>
        </w:rPr>
        <w:t>istotne, w przypadku:</w:t>
      </w:r>
    </w:p>
    <w:p w14:paraId="088A9BA2" w14:textId="21794993" w:rsidR="00A676A8" w:rsidRPr="00E62A30" w:rsidRDefault="00EC6C28" w:rsidP="00D318E1">
      <w:pPr>
        <w:tabs>
          <w:tab w:val="left" w:pos="1560"/>
        </w:tabs>
        <w:autoSpaceDE/>
        <w:autoSpaceDN/>
        <w:spacing w:before="120" w:after="120" w:line="264" w:lineRule="auto"/>
        <w:ind w:left="1276" w:hanging="196"/>
        <w:rPr>
          <w:rFonts w:ascii="Verdana" w:hAnsi="Verdana" w:cs="Open Sans"/>
          <w:iCs/>
          <w:w w:val="100"/>
          <w:sz w:val="20"/>
        </w:rPr>
      </w:pPr>
      <w:r w:rsidRPr="00E62A30">
        <w:rPr>
          <w:rFonts w:ascii="Verdana" w:hAnsi="Verdana" w:cs="Open Sans"/>
          <w:iCs/>
          <w:w w:val="100"/>
          <w:sz w:val="20"/>
        </w:rPr>
        <w:t xml:space="preserve">- </w:t>
      </w:r>
      <w:r w:rsidR="00A676A8" w:rsidRPr="00E62A30">
        <w:rPr>
          <w:rFonts w:ascii="Verdana" w:hAnsi="Verdana" w:cs="Open Sans"/>
          <w:iCs/>
          <w:w w:val="100"/>
          <w:sz w:val="20"/>
        </w:rPr>
        <w:t>gdy nastąpiła zmiana przepisów prawa powszechnie obowiązującego, która ma</w:t>
      </w:r>
      <w:r w:rsidR="00231CDA" w:rsidRPr="00E62A30">
        <w:rPr>
          <w:rFonts w:ascii="Verdana" w:hAnsi="Verdana" w:cs="Open Sans"/>
          <w:iCs/>
          <w:w w:val="100"/>
          <w:sz w:val="20"/>
        </w:rPr>
        <w:t xml:space="preserve"> </w:t>
      </w:r>
      <w:r w:rsidRPr="00E62A30">
        <w:rPr>
          <w:rFonts w:ascii="Verdana" w:hAnsi="Verdana" w:cs="Open Sans"/>
          <w:iCs/>
          <w:w w:val="100"/>
          <w:sz w:val="20"/>
        </w:rPr>
        <w:t xml:space="preserve"> </w:t>
      </w:r>
      <w:r w:rsidR="00A676A8" w:rsidRPr="00E62A30">
        <w:rPr>
          <w:rFonts w:ascii="Verdana" w:hAnsi="Verdana" w:cs="Open Sans"/>
          <w:iCs/>
          <w:w w:val="100"/>
          <w:sz w:val="20"/>
        </w:rPr>
        <w:t xml:space="preserve">wpływ na termin, sposób lub zakres realizacji </w:t>
      </w:r>
      <w:r w:rsidR="00107844" w:rsidRPr="00E62A30">
        <w:rPr>
          <w:rFonts w:ascii="Verdana" w:hAnsi="Verdana" w:cs="Open Sans"/>
          <w:iCs/>
          <w:w w:val="100"/>
          <w:sz w:val="20"/>
        </w:rPr>
        <w:t xml:space="preserve">Przedmiotu </w:t>
      </w:r>
      <w:r w:rsidR="00A676A8" w:rsidRPr="00E62A30">
        <w:rPr>
          <w:rFonts w:ascii="Verdana" w:hAnsi="Verdana" w:cs="Open Sans"/>
          <w:iCs/>
          <w:w w:val="100"/>
          <w:sz w:val="20"/>
        </w:rPr>
        <w:t xml:space="preserve">umowy, </w:t>
      </w:r>
    </w:p>
    <w:p w14:paraId="4881480E" w14:textId="45085874" w:rsidR="00A676A8" w:rsidRPr="00E62A30" w:rsidRDefault="00EC6C28" w:rsidP="00D318E1">
      <w:pPr>
        <w:tabs>
          <w:tab w:val="left" w:pos="1560"/>
        </w:tabs>
        <w:autoSpaceDE/>
        <w:autoSpaceDN/>
        <w:spacing w:before="120" w:after="120" w:line="264" w:lineRule="auto"/>
        <w:ind w:left="1276" w:hanging="1276"/>
        <w:rPr>
          <w:rFonts w:ascii="Verdana" w:hAnsi="Verdana" w:cs="Open Sans"/>
          <w:iCs/>
          <w:w w:val="100"/>
          <w:sz w:val="20"/>
        </w:rPr>
      </w:pPr>
      <w:r w:rsidRPr="00E62A30">
        <w:rPr>
          <w:rFonts w:ascii="Verdana" w:hAnsi="Verdana" w:cs="Open Sans"/>
          <w:iCs/>
          <w:w w:val="100"/>
          <w:sz w:val="20"/>
        </w:rPr>
        <w:t xml:space="preserve">                - </w:t>
      </w:r>
      <w:r w:rsidR="00A676A8" w:rsidRPr="00E62A30">
        <w:rPr>
          <w:rFonts w:ascii="Verdana" w:hAnsi="Verdana" w:cs="Open Sans"/>
          <w:iCs/>
          <w:w w:val="100"/>
          <w:sz w:val="20"/>
        </w:rPr>
        <w:t xml:space="preserve">urzędowej zmiany wysokości stawki podatku VAT poprzez wprowadzenie nowej </w:t>
      </w:r>
      <w:r w:rsidRPr="00E62A30">
        <w:rPr>
          <w:rFonts w:ascii="Verdana" w:hAnsi="Verdana" w:cs="Open Sans"/>
          <w:iCs/>
          <w:w w:val="100"/>
          <w:sz w:val="20"/>
        </w:rPr>
        <w:t xml:space="preserve"> </w:t>
      </w:r>
      <w:r w:rsidR="00A676A8" w:rsidRPr="00E62A30">
        <w:rPr>
          <w:rFonts w:ascii="Verdana" w:hAnsi="Verdana" w:cs="Open Sans"/>
          <w:iCs/>
          <w:w w:val="100"/>
          <w:sz w:val="20"/>
        </w:rPr>
        <w:t>stawki VAT dla towarów i usług, których ta zmiana będzie dotyczyć</w:t>
      </w:r>
      <w:r w:rsidR="00677473" w:rsidRPr="00E62A30">
        <w:rPr>
          <w:rFonts w:ascii="Verdana" w:hAnsi="Verdana" w:cs="Open Sans"/>
          <w:iCs/>
          <w:w w:val="100"/>
          <w:sz w:val="20"/>
        </w:rPr>
        <w:t xml:space="preserve">          </w:t>
      </w:r>
      <w:r w:rsidR="00A676A8" w:rsidRPr="00E62A30">
        <w:rPr>
          <w:rFonts w:ascii="Verdana" w:hAnsi="Verdana" w:cs="Open Sans"/>
          <w:iCs/>
          <w:w w:val="100"/>
          <w:sz w:val="20"/>
        </w:rPr>
        <w:t xml:space="preserve"> i zmiany wynagrodzenia brutto wynikającej ze zmiany stawki podatku</w:t>
      </w:r>
      <w:r w:rsidR="00107844" w:rsidRPr="00E62A30">
        <w:rPr>
          <w:rFonts w:ascii="Verdana" w:hAnsi="Verdana" w:cs="Open Sans"/>
          <w:iCs/>
          <w:w w:val="100"/>
          <w:sz w:val="20"/>
        </w:rPr>
        <w:t xml:space="preserve">; </w:t>
      </w:r>
    </w:p>
    <w:p w14:paraId="22B60F63" w14:textId="00F2105F" w:rsidR="00A676A8" w:rsidRPr="00E62A30" w:rsidRDefault="0082445F" w:rsidP="00D318E1">
      <w:pPr>
        <w:autoSpaceDE/>
        <w:autoSpaceDN/>
        <w:spacing w:before="120" w:after="120" w:line="264" w:lineRule="auto"/>
        <w:ind w:left="1276" w:hanging="425"/>
        <w:contextualSpacing/>
        <w:rPr>
          <w:rFonts w:ascii="Verdana" w:eastAsia="Arial Unicode MS" w:hAnsi="Verdana" w:cs="Open Sans"/>
          <w:w w:val="100"/>
          <w:sz w:val="20"/>
        </w:rPr>
      </w:pPr>
      <w:r w:rsidRPr="00E62A30">
        <w:rPr>
          <w:rFonts w:ascii="Verdana" w:eastAsia="Arial Unicode MS" w:hAnsi="Verdana" w:cs="Open Sans"/>
          <w:w w:val="100"/>
          <w:sz w:val="20"/>
        </w:rPr>
        <w:t>b</w:t>
      </w:r>
      <w:r w:rsidR="00107844" w:rsidRPr="00E62A30">
        <w:rPr>
          <w:rFonts w:ascii="Verdana" w:eastAsia="Arial Unicode MS" w:hAnsi="Verdana" w:cs="Open Sans"/>
          <w:w w:val="100"/>
          <w:sz w:val="20"/>
        </w:rPr>
        <w:t xml:space="preserve">) </w:t>
      </w:r>
      <w:r w:rsidR="00A676A8" w:rsidRPr="00E62A30">
        <w:rPr>
          <w:rFonts w:ascii="Verdana" w:eastAsia="Arial Unicode MS" w:hAnsi="Verdana" w:cs="Open Sans"/>
          <w:w w:val="100"/>
          <w:sz w:val="20"/>
        </w:rPr>
        <w:t xml:space="preserve">nieistotne, a w szczególności </w:t>
      </w:r>
      <w:r w:rsidR="00A676A8" w:rsidRPr="00E62A30">
        <w:rPr>
          <w:rFonts w:ascii="Verdana" w:hAnsi="Verdana" w:cs="Open Sans"/>
          <w:iCs/>
          <w:w w:val="100"/>
          <w:sz w:val="20"/>
        </w:rPr>
        <w:t>zmiany nazwy, adresu, formy organizacyjno-</w:t>
      </w:r>
      <w:r w:rsidR="00EC6C28" w:rsidRPr="00E62A30">
        <w:rPr>
          <w:rFonts w:ascii="Verdana" w:hAnsi="Verdana" w:cs="Open Sans"/>
          <w:iCs/>
          <w:w w:val="100"/>
          <w:sz w:val="20"/>
        </w:rPr>
        <w:t xml:space="preserve">   </w:t>
      </w:r>
      <w:r w:rsidR="00A676A8" w:rsidRPr="00E62A30">
        <w:rPr>
          <w:rFonts w:ascii="Verdana" w:hAnsi="Verdana" w:cs="Open Sans"/>
          <w:iCs/>
          <w:w w:val="100"/>
          <w:sz w:val="20"/>
        </w:rPr>
        <w:t>prawnej Wykonawcy, bądź Zamawiającego</w:t>
      </w:r>
      <w:r w:rsidR="007733B6">
        <w:rPr>
          <w:rFonts w:ascii="Verdana" w:hAnsi="Verdana" w:cs="Open Sans"/>
          <w:iCs/>
          <w:w w:val="100"/>
          <w:sz w:val="20"/>
        </w:rPr>
        <w:t>.</w:t>
      </w:r>
      <w:r w:rsidR="00A676A8" w:rsidRPr="007733B6">
        <w:rPr>
          <w:rFonts w:ascii="Verdana" w:hAnsi="Verdana" w:cs="Open Sans"/>
          <w:iCs/>
          <w:w w:val="100"/>
          <w:sz w:val="20"/>
        </w:rPr>
        <w:t xml:space="preserve"> </w:t>
      </w:r>
    </w:p>
    <w:p w14:paraId="3D791BB0" w14:textId="77777777" w:rsidR="00A676A8" w:rsidRPr="00E62A30" w:rsidRDefault="00A676A8" w:rsidP="00A676A8">
      <w:pPr>
        <w:numPr>
          <w:ilvl w:val="0"/>
          <w:numId w:val="14"/>
        </w:numPr>
        <w:autoSpaceDE/>
        <w:autoSpaceDN/>
        <w:spacing w:before="120" w:after="120" w:line="264" w:lineRule="auto"/>
        <w:ind w:left="426" w:hanging="426"/>
        <w:contextualSpacing/>
        <w:rPr>
          <w:rFonts w:ascii="Verdana" w:eastAsia="Arial Unicode MS" w:hAnsi="Verdana" w:cs="Open Sans"/>
          <w:w w:val="100"/>
          <w:sz w:val="20"/>
        </w:rPr>
      </w:pPr>
      <w:r w:rsidRPr="00E62A30">
        <w:rPr>
          <w:rFonts w:ascii="Verdana" w:eastAsia="Arial Unicode MS" w:hAnsi="Verdana" w:cs="Open Sans"/>
          <w:w w:val="100"/>
          <w:sz w:val="20"/>
        </w:rPr>
        <w:t>Warunkiem dokonania zmian, o których mowa w ust. 2 jest złożenie wniosku, przez stronę inicjującą zmianę, zawierającego: opis propozycji zmian, uzasadnienie zmian.</w:t>
      </w:r>
    </w:p>
    <w:p w14:paraId="6A27F6CB" w14:textId="3765960B" w:rsidR="00A676A8" w:rsidRPr="00D72B8C" w:rsidRDefault="00A676A8" w:rsidP="00A676A8">
      <w:pPr>
        <w:numPr>
          <w:ilvl w:val="0"/>
          <w:numId w:val="14"/>
        </w:numPr>
        <w:autoSpaceDE/>
        <w:autoSpaceDN/>
        <w:spacing w:before="120" w:after="120" w:line="264" w:lineRule="auto"/>
        <w:ind w:left="426" w:hanging="426"/>
        <w:contextualSpacing/>
        <w:rPr>
          <w:rFonts w:ascii="Verdana" w:eastAsia="Arial Unicode MS" w:hAnsi="Verdana" w:cs="Open Sans"/>
          <w:w w:val="100"/>
          <w:sz w:val="20"/>
        </w:rPr>
      </w:pPr>
      <w:r w:rsidRPr="00E62A30">
        <w:rPr>
          <w:rFonts w:ascii="Verdana" w:eastAsia="Arial Unicode MS" w:hAnsi="Verdana" w:cs="Open Sans"/>
          <w:w w:val="100"/>
          <w:sz w:val="20"/>
        </w:rPr>
        <w:t>Jeżeli wnioskującym o zmianę będzie Wykonawca, wprowadzenie zmiany będzie możliwe dopi</w:t>
      </w:r>
      <w:r w:rsidR="001C1DA6" w:rsidRPr="00E62A30">
        <w:rPr>
          <w:rFonts w:ascii="Verdana" w:eastAsia="Arial Unicode MS" w:hAnsi="Verdana" w:cs="Open Sans"/>
          <w:w w:val="100"/>
          <w:sz w:val="20"/>
        </w:rPr>
        <w:t>ero po akceptacji Zamawiaj</w:t>
      </w:r>
      <w:r w:rsidR="001C1DA6" w:rsidRPr="00D72B8C">
        <w:rPr>
          <w:rFonts w:ascii="Verdana" w:eastAsia="Arial Unicode MS" w:hAnsi="Verdana" w:cs="Open Sans"/>
          <w:w w:val="100"/>
          <w:sz w:val="20"/>
        </w:rPr>
        <w:t>ącego.</w:t>
      </w:r>
    </w:p>
    <w:p w14:paraId="4F39E628" w14:textId="77777777" w:rsidR="001C1DA6" w:rsidRPr="00D72B8C" w:rsidRDefault="001C1DA6" w:rsidP="00B84126">
      <w:pPr>
        <w:autoSpaceDE/>
        <w:autoSpaceDN/>
        <w:spacing w:before="120" w:after="120" w:line="264" w:lineRule="auto"/>
        <w:ind w:left="426"/>
        <w:contextualSpacing/>
        <w:rPr>
          <w:rFonts w:ascii="Verdana" w:eastAsia="Arial Unicode MS" w:hAnsi="Verdana" w:cs="Open Sans"/>
          <w:w w:val="100"/>
          <w:sz w:val="20"/>
        </w:rPr>
      </w:pPr>
    </w:p>
    <w:p w14:paraId="1A33AB01" w14:textId="616AB948" w:rsidR="00A676A8" w:rsidRPr="007733B6" w:rsidRDefault="00A676A8" w:rsidP="00A676A8">
      <w:pPr>
        <w:autoSpaceDE/>
        <w:autoSpaceDN/>
        <w:spacing w:before="120" w:after="120" w:line="264" w:lineRule="auto"/>
        <w:jc w:val="center"/>
        <w:rPr>
          <w:rFonts w:ascii="Verdana" w:hAnsi="Verdana" w:cs="Open Sans"/>
          <w:b/>
          <w:bCs/>
          <w:w w:val="100"/>
          <w:sz w:val="20"/>
        </w:rPr>
      </w:pPr>
      <w:r w:rsidRPr="00D72B8C">
        <w:rPr>
          <w:rFonts w:ascii="Verdana" w:hAnsi="Verdana" w:cs="Open Sans"/>
          <w:b/>
          <w:bCs/>
          <w:w w:val="100"/>
          <w:sz w:val="20"/>
        </w:rPr>
        <w:t xml:space="preserve">§ </w:t>
      </w:r>
      <w:r w:rsidR="005B2FD1">
        <w:rPr>
          <w:rFonts w:ascii="Verdana" w:hAnsi="Verdana" w:cs="Open Sans"/>
          <w:b/>
          <w:bCs/>
          <w:w w:val="100"/>
          <w:sz w:val="20"/>
        </w:rPr>
        <w:t>10</w:t>
      </w:r>
      <w:r w:rsidRPr="00D72B8C">
        <w:rPr>
          <w:rFonts w:ascii="Verdana" w:hAnsi="Verdana" w:cs="Open Sans"/>
          <w:b/>
          <w:bCs/>
          <w:w w:val="100"/>
          <w:sz w:val="20"/>
        </w:rPr>
        <w:br/>
        <w:t>Postanowienia końcowe</w:t>
      </w:r>
    </w:p>
    <w:p w14:paraId="4B34165C" w14:textId="305C1143" w:rsidR="00A676A8" w:rsidRPr="00E62A30" w:rsidRDefault="00A676A8" w:rsidP="00B21548">
      <w:pPr>
        <w:numPr>
          <w:ilvl w:val="0"/>
          <w:numId w:val="15"/>
        </w:numPr>
        <w:adjustRightInd w:val="0"/>
        <w:spacing w:before="120" w:after="120" w:line="276" w:lineRule="auto"/>
        <w:ind w:left="426" w:hanging="426"/>
        <w:rPr>
          <w:rFonts w:ascii="Verdana" w:eastAsia="Arial Unicode MS" w:hAnsi="Verdana" w:cs="Open Sans"/>
          <w:w w:val="100"/>
          <w:sz w:val="20"/>
        </w:rPr>
      </w:pPr>
      <w:r w:rsidRPr="007733B6">
        <w:rPr>
          <w:rFonts w:ascii="Verdana" w:eastAsia="Arial Unicode MS" w:hAnsi="Verdana" w:cs="Open Sans"/>
          <w:w w:val="100"/>
          <w:sz w:val="20"/>
        </w:rPr>
        <w:t>W sprawach nieuregulowanych niniejszą umową stosuje się przepisy Kodeksu cywilnego</w:t>
      </w:r>
      <w:r w:rsidR="00231CDA" w:rsidRPr="00E62A30">
        <w:rPr>
          <w:rFonts w:ascii="Verdana" w:eastAsia="Arial Unicode MS" w:hAnsi="Verdana" w:cs="Open Sans"/>
          <w:w w:val="100"/>
          <w:sz w:val="20"/>
        </w:rPr>
        <w:t>.</w:t>
      </w:r>
    </w:p>
    <w:p w14:paraId="284AAED3" w14:textId="77777777" w:rsidR="00A676A8" w:rsidRPr="00E62A30" w:rsidRDefault="00A676A8" w:rsidP="00B21548">
      <w:pPr>
        <w:numPr>
          <w:ilvl w:val="0"/>
          <w:numId w:val="15"/>
        </w:numPr>
        <w:shd w:val="clear" w:color="auto" w:fill="FFFFFF"/>
        <w:suppressAutoHyphens/>
        <w:autoSpaceDE/>
        <w:autoSpaceDN/>
        <w:spacing w:before="120" w:after="120" w:line="276" w:lineRule="auto"/>
        <w:ind w:left="426" w:hanging="426"/>
        <w:rPr>
          <w:rFonts w:ascii="Verdana" w:hAnsi="Verdana" w:cs="Open Sans"/>
          <w:w w:val="100"/>
          <w:sz w:val="20"/>
        </w:rPr>
      </w:pPr>
      <w:r w:rsidRPr="00E62A30">
        <w:rPr>
          <w:rFonts w:ascii="Verdana" w:hAnsi="Verdana" w:cs="Open Sans"/>
          <w:w w:val="100"/>
          <w:sz w:val="20"/>
        </w:rPr>
        <w:t>W przypadku, gdy w trakcie realizacji Umowy przetwarzane będą dane osobowe, Wykonawca zobowiązany jest do stosowania przepisów Rozporządzenia Parlamentu Europejskiego i Rady Unii Europejskiej 2016/679 z dnia 27 kwietnia 2016 r. w sprawie ochrony osób fizycznych w związku z przetwarzaniem danych osobowych i w sprawie swobodnego przepływu takich danych oraz uchylenia dyrektywy 95/46/WE (dalej „RODO”), przepisów ustawy z dnia 10 maja 2018 r. o ochronie danych osobowych oraz i innych przepisów prawa w tym zakresie.</w:t>
      </w:r>
    </w:p>
    <w:p w14:paraId="5421A19A" w14:textId="191144A5" w:rsidR="00A676A8" w:rsidRPr="00E62A30" w:rsidRDefault="00A676A8" w:rsidP="00B21548">
      <w:pPr>
        <w:numPr>
          <w:ilvl w:val="0"/>
          <w:numId w:val="15"/>
        </w:numPr>
        <w:adjustRightInd w:val="0"/>
        <w:spacing w:before="120" w:after="120" w:line="276" w:lineRule="auto"/>
        <w:ind w:left="426" w:hanging="426"/>
        <w:rPr>
          <w:rFonts w:ascii="Verdana" w:eastAsia="Arial Unicode MS" w:hAnsi="Verdana" w:cs="Open Sans"/>
          <w:w w:val="100"/>
          <w:sz w:val="20"/>
        </w:rPr>
      </w:pPr>
      <w:r w:rsidRPr="00E62A30">
        <w:rPr>
          <w:rFonts w:ascii="Verdana" w:eastAsia="Arial Unicode MS" w:hAnsi="Verdana" w:cs="Open Sans"/>
          <w:w w:val="100"/>
          <w:sz w:val="20"/>
        </w:rPr>
        <w:t>Ewentualne spory powstałe w trakcie realizacji umowy podlegają rozpoznaniu przez sąd</w:t>
      </w:r>
      <w:r w:rsidR="00B93053" w:rsidRPr="00E62A30">
        <w:rPr>
          <w:rFonts w:ascii="Verdana" w:eastAsia="Arial Unicode MS" w:hAnsi="Verdana" w:cs="Open Sans"/>
          <w:w w:val="100"/>
          <w:sz w:val="20"/>
        </w:rPr>
        <w:t xml:space="preserve"> </w:t>
      </w:r>
      <w:r w:rsidRPr="00E62A30">
        <w:rPr>
          <w:rFonts w:ascii="Verdana" w:eastAsia="Arial Unicode MS" w:hAnsi="Verdana" w:cs="Open Sans"/>
          <w:w w:val="100"/>
          <w:sz w:val="20"/>
        </w:rPr>
        <w:t>właściwy dla siedziby Zamawiającego</w:t>
      </w:r>
      <w:r w:rsidR="00107844" w:rsidRPr="00E62A30">
        <w:rPr>
          <w:rFonts w:ascii="Verdana" w:eastAsia="Arial Unicode MS" w:hAnsi="Verdana" w:cs="Open Sans"/>
          <w:w w:val="100"/>
          <w:sz w:val="20"/>
        </w:rPr>
        <w:t xml:space="preserve"> (Oddział w Łodzi)</w:t>
      </w:r>
      <w:r w:rsidRPr="00E62A30">
        <w:rPr>
          <w:rFonts w:ascii="Verdana" w:eastAsia="Arial Unicode MS" w:hAnsi="Verdana" w:cs="Open Sans"/>
          <w:w w:val="100"/>
          <w:sz w:val="20"/>
        </w:rPr>
        <w:t>.</w:t>
      </w:r>
    </w:p>
    <w:p w14:paraId="414FF26B" w14:textId="5652DA28" w:rsidR="00B21548" w:rsidRPr="00D771A9" w:rsidRDefault="00EA6DE5" w:rsidP="00D771A9">
      <w:pPr>
        <w:pStyle w:val="NormalN"/>
        <w:numPr>
          <w:ilvl w:val="0"/>
          <w:numId w:val="0"/>
        </w:numPr>
        <w:ind w:left="425" w:hanging="425"/>
        <w:rPr>
          <w:i/>
          <w:iCs/>
        </w:rPr>
      </w:pPr>
      <w:r>
        <w:rPr>
          <w:i/>
          <w:iCs/>
        </w:rPr>
        <w:t xml:space="preserve">4.    </w:t>
      </w:r>
      <w:r w:rsidR="00A676A8" w:rsidRPr="00D771A9">
        <w:rPr>
          <w:i/>
          <w:iCs/>
        </w:rPr>
        <w:t>Umowę sporządzono w 2 jednobrzmiących egzemplarzach, po 1 egzemplarzu dla każdej ze Stron</w:t>
      </w:r>
      <w:r w:rsidR="005B517B" w:rsidRPr="00D771A9">
        <w:rPr>
          <w:i/>
          <w:iCs/>
        </w:rPr>
        <w:t>.</w:t>
      </w:r>
      <w:r w:rsidR="007733B6" w:rsidRPr="00D771A9">
        <w:rPr>
          <w:i/>
          <w:iCs/>
        </w:rPr>
        <w:t xml:space="preserve">/ </w:t>
      </w:r>
      <w:r w:rsidR="00B21548" w:rsidRPr="00D771A9">
        <w:rPr>
          <w:i/>
          <w:iCs/>
        </w:rPr>
        <w:t>Umowa będzie podpisywana elektroniczne: Za datę zawarcia umowy uznaje się datę złożenia ostatniego podpisu przez uprawnionego przedstawiciela Stron.</w:t>
      </w:r>
    </w:p>
    <w:p w14:paraId="6F9E13BE" w14:textId="3313BABA" w:rsidR="00A676A8" w:rsidRPr="00D771A9" w:rsidRDefault="00A676A8" w:rsidP="00A676A8">
      <w:pPr>
        <w:rPr>
          <w:rFonts w:ascii="Verdana" w:eastAsia="Arial Unicode MS" w:hAnsi="Verdana"/>
          <w:i/>
          <w:iCs/>
          <w:sz w:val="20"/>
        </w:rPr>
      </w:pPr>
    </w:p>
    <w:p w14:paraId="1E6857FC" w14:textId="229E9683" w:rsidR="00D65CC6" w:rsidRPr="00E62A30" w:rsidRDefault="00D65CC6">
      <w:pPr>
        <w:rPr>
          <w:rFonts w:ascii="Verdana" w:hAnsi="Verdana"/>
          <w:sz w:val="20"/>
        </w:rPr>
      </w:pPr>
    </w:p>
    <w:p w14:paraId="66F2A2C6" w14:textId="77777777" w:rsidR="00977A07" w:rsidRPr="009960E8" w:rsidRDefault="00977A07" w:rsidP="00977A07">
      <w:pPr>
        <w:suppressAutoHyphens/>
        <w:autoSpaceDE/>
        <w:autoSpaceDN/>
        <w:spacing w:before="0" w:line="360" w:lineRule="auto"/>
        <w:rPr>
          <w:rFonts w:ascii="Verdana" w:hAnsi="Verdana"/>
          <w:b/>
          <w:w w:val="100"/>
          <w:sz w:val="20"/>
          <w:lang w:eastAsia="ar-SA"/>
        </w:rPr>
      </w:pPr>
    </w:p>
    <w:p w14:paraId="055B7DBF" w14:textId="77777777" w:rsidR="00977A07" w:rsidRPr="009960E8" w:rsidRDefault="00977A07" w:rsidP="00977A07">
      <w:pPr>
        <w:suppressAutoHyphens/>
        <w:autoSpaceDE/>
        <w:autoSpaceDN/>
        <w:spacing w:before="0" w:line="360" w:lineRule="auto"/>
        <w:rPr>
          <w:rFonts w:ascii="Verdana" w:hAnsi="Verdana"/>
          <w:b/>
          <w:w w:val="100"/>
          <w:sz w:val="20"/>
          <w:lang w:eastAsia="ar-SA"/>
        </w:rPr>
      </w:pPr>
    </w:p>
    <w:p w14:paraId="21F3BD83" w14:textId="77777777" w:rsidR="00977A07" w:rsidRPr="009960E8" w:rsidRDefault="00977A07" w:rsidP="00977A07">
      <w:pPr>
        <w:suppressAutoHyphens/>
        <w:autoSpaceDE/>
        <w:autoSpaceDN/>
        <w:spacing w:before="0" w:line="360" w:lineRule="auto"/>
        <w:ind w:firstLine="708"/>
        <w:rPr>
          <w:rFonts w:ascii="Verdana" w:hAnsi="Verdana"/>
          <w:b/>
          <w:w w:val="100"/>
          <w:sz w:val="20"/>
          <w:lang w:eastAsia="ar-SA"/>
        </w:rPr>
      </w:pPr>
      <w:r w:rsidRPr="009960E8">
        <w:rPr>
          <w:rFonts w:ascii="Verdana" w:hAnsi="Verdana"/>
          <w:b/>
          <w:w w:val="100"/>
          <w:sz w:val="20"/>
          <w:lang w:eastAsia="ar-SA"/>
        </w:rPr>
        <w:t>ZAMAWIAJĄCY:</w:t>
      </w:r>
      <w:r w:rsidRPr="009960E8">
        <w:rPr>
          <w:rFonts w:ascii="Verdana" w:hAnsi="Verdana"/>
          <w:b/>
          <w:w w:val="100"/>
          <w:sz w:val="20"/>
          <w:lang w:eastAsia="ar-SA"/>
        </w:rPr>
        <w:tab/>
      </w:r>
      <w:r w:rsidRPr="009960E8">
        <w:rPr>
          <w:rFonts w:ascii="Verdana" w:hAnsi="Verdana"/>
          <w:b/>
          <w:w w:val="100"/>
          <w:sz w:val="20"/>
          <w:lang w:eastAsia="ar-SA"/>
        </w:rPr>
        <w:tab/>
      </w:r>
      <w:r w:rsidRPr="009960E8">
        <w:rPr>
          <w:rFonts w:ascii="Verdana" w:hAnsi="Verdana"/>
          <w:b/>
          <w:w w:val="100"/>
          <w:sz w:val="20"/>
          <w:lang w:eastAsia="ar-SA"/>
        </w:rPr>
        <w:tab/>
      </w:r>
      <w:r w:rsidRPr="009960E8">
        <w:rPr>
          <w:rFonts w:ascii="Verdana" w:hAnsi="Verdana"/>
          <w:b/>
          <w:w w:val="100"/>
          <w:sz w:val="20"/>
          <w:lang w:eastAsia="ar-SA"/>
        </w:rPr>
        <w:tab/>
      </w:r>
      <w:r w:rsidRPr="009960E8">
        <w:rPr>
          <w:rFonts w:ascii="Verdana" w:hAnsi="Verdana"/>
          <w:b/>
          <w:w w:val="100"/>
          <w:sz w:val="20"/>
          <w:lang w:eastAsia="ar-SA"/>
        </w:rPr>
        <w:tab/>
      </w:r>
      <w:r w:rsidRPr="009960E8">
        <w:rPr>
          <w:rFonts w:ascii="Verdana" w:hAnsi="Verdana"/>
          <w:b/>
          <w:w w:val="100"/>
          <w:sz w:val="20"/>
          <w:lang w:eastAsia="ar-SA"/>
        </w:rPr>
        <w:tab/>
        <w:t>WYKONAWCA:</w:t>
      </w:r>
    </w:p>
    <w:p w14:paraId="1EBA1C1D" w14:textId="77777777" w:rsidR="00977A07" w:rsidRPr="009960E8" w:rsidRDefault="00977A07" w:rsidP="00977A07">
      <w:pPr>
        <w:tabs>
          <w:tab w:val="left" w:pos="180"/>
        </w:tabs>
        <w:suppressAutoHyphens/>
        <w:autoSpaceDN/>
        <w:spacing w:before="0" w:line="360" w:lineRule="auto"/>
        <w:rPr>
          <w:rFonts w:ascii="Verdana" w:hAnsi="Verdana"/>
          <w:w w:val="100"/>
          <w:sz w:val="20"/>
          <w:lang w:eastAsia="ar-SA"/>
        </w:rPr>
      </w:pPr>
    </w:p>
    <w:p w14:paraId="64D54FFC" w14:textId="77777777" w:rsidR="00977A07" w:rsidRPr="009960E8" w:rsidRDefault="00977A07" w:rsidP="00977A07">
      <w:pPr>
        <w:tabs>
          <w:tab w:val="left" w:pos="180"/>
        </w:tabs>
        <w:suppressAutoHyphens/>
        <w:autoSpaceDN/>
        <w:spacing w:before="0" w:line="360" w:lineRule="auto"/>
        <w:rPr>
          <w:rFonts w:ascii="Verdana" w:hAnsi="Verdana"/>
          <w:w w:val="100"/>
          <w:sz w:val="20"/>
          <w:lang w:eastAsia="ar-SA"/>
        </w:rPr>
      </w:pPr>
      <w:r w:rsidRPr="009960E8">
        <w:rPr>
          <w:rFonts w:ascii="Verdana" w:hAnsi="Verdana"/>
          <w:w w:val="100"/>
          <w:sz w:val="20"/>
          <w:lang w:eastAsia="ar-SA"/>
        </w:rPr>
        <w:tab/>
        <w:t>…………………………………………</w:t>
      </w:r>
      <w:r w:rsidRPr="009960E8">
        <w:rPr>
          <w:rFonts w:ascii="Verdana" w:hAnsi="Verdana"/>
          <w:w w:val="100"/>
          <w:sz w:val="20"/>
          <w:lang w:eastAsia="ar-SA"/>
        </w:rPr>
        <w:tab/>
      </w:r>
      <w:r w:rsidRPr="009960E8">
        <w:rPr>
          <w:rFonts w:ascii="Verdana" w:hAnsi="Verdana"/>
          <w:w w:val="100"/>
          <w:sz w:val="20"/>
          <w:lang w:eastAsia="ar-SA"/>
        </w:rPr>
        <w:tab/>
      </w:r>
      <w:r w:rsidRPr="009960E8">
        <w:rPr>
          <w:rFonts w:ascii="Verdana" w:hAnsi="Verdana"/>
          <w:w w:val="100"/>
          <w:sz w:val="20"/>
          <w:lang w:eastAsia="ar-SA"/>
        </w:rPr>
        <w:tab/>
      </w:r>
      <w:r w:rsidRPr="009960E8">
        <w:rPr>
          <w:rFonts w:ascii="Verdana" w:hAnsi="Verdana"/>
          <w:w w:val="100"/>
          <w:sz w:val="20"/>
          <w:lang w:eastAsia="ar-SA"/>
        </w:rPr>
        <w:tab/>
      </w:r>
      <w:r w:rsidRPr="009960E8">
        <w:rPr>
          <w:rFonts w:ascii="Verdana" w:hAnsi="Verdana"/>
          <w:w w:val="100"/>
          <w:sz w:val="20"/>
          <w:lang w:eastAsia="ar-SA"/>
        </w:rPr>
        <w:tab/>
        <w:t>…………………………………………</w:t>
      </w:r>
    </w:p>
    <w:p w14:paraId="3900DFBB" w14:textId="77777777" w:rsidR="00231CDA" w:rsidRPr="009960E8" w:rsidRDefault="00231CDA">
      <w:pPr>
        <w:rPr>
          <w:rFonts w:ascii="Verdana" w:hAnsi="Verdana"/>
          <w:sz w:val="20"/>
        </w:rPr>
      </w:pPr>
    </w:p>
    <w:sectPr w:rsidR="00231CDA" w:rsidRPr="009960E8" w:rsidSect="00231CDA">
      <w:footerReference w:type="default" r:id="rId7"/>
      <w:pgSz w:w="11906" w:h="16838"/>
      <w:pgMar w:top="709"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BED96" w14:textId="77777777" w:rsidR="00BD1806" w:rsidRDefault="00BD1806" w:rsidP="00231CDA">
      <w:pPr>
        <w:spacing w:before="0" w:line="240" w:lineRule="auto"/>
      </w:pPr>
      <w:r>
        <w:separator/>
      </w:r>
    </w:p>
  </w:endnote>
  <w:endnote w:type="continuationSeparator" w:id="0">
    <w:p w14:paraId="2A0767D0" w14:textId="77777777" w:rsidR="00BD1806" w:rsidRDefault="00BD1806" w:rsidP="00231CD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Gloucester MT Extra Condensed">
    <w:panose1 w:val="02030808020601010101"/>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24" w:author="Karolina" w:date="2025-11-19T13:49:00Z"/>
  <w:sdt>
    <w:sdtPr>
      <w:id w:val="-1957634389"/>
      <w:docPartObj>
        <w:docPartGallery w:val="Page Numbers (Bottom of Page)"/>
        <w:docPartUnique/>
      </w:docPartObj>
    </w:sdtPr>
    <w:sdtEndPr/>
    <w:sdtContent>
      <w:customXmlInsRangeEnd w:id="24"/>
      <w:p w14:paraId="6E2FED31" w14:textId="2CA5815C" w:rsidR="004045D5" w:rsidRDefault="004045D5">
        <w:pPr>
          <w:pStyle w:val="Stopka"/>
          <w:jc w:val="center"/>
          <w:rPr>
            <w:ins w:id="25" w:author="Karolina" w:date="2025-11-19T13:49:00Z"/>
          </w:rPr>
        </w:pPr>
        <w:ins w:id="26" w:author="Karolina" w:date="2025-11-19T13:49:00Z">
          <w:r>
            <w:fldChar w:fldCharType="begin"/>
          </w:r>
          <w:r>
            <w:instrText>PAGE   \* MERGEFORMAT</w:instrText>
          </w:r>
          <w:r>
            <w:fldChar w:fldCharType="separate"/>
          </w:r>
          <w:r>
            <w:t>2</w:t>
          </w:r>
          <w:r>
            <w:fldChar w:fldCharType="end"/>
          </w:r>
        </w:ins>
      </w:p>
      <w:customXmlInsRangeStart w:id="27" w:author="Karolina" w:date="2025-11-19T13:49:00Z"/>
    </w:sdtContent>
  </w:sdt>
  <w:customXmlInsRangeEnd w:id="27"/>
  <w:p w14:paraId="48F40CC9" w14:textId="77777777" w:rsidR="004045D5" w:rsidRDefault="004045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F7C77" w14:textId="77777777" w:rsidR="00BD1806" w:rsidRDefault="00BD1806" w:rsidP="00231CDA">
      <w:pPr>
        <w:spacing w:before="0" w:line="240" w:lineRule="auto"/>
      </w:pPr>
      <w:r>
        <w:separator/>
      </w:r>
    </w:p>
  </w:footnote>
  <w:footnote w:type="continuationSeparator" w:id="0">
    <w:p w14:paraId="3F541B1A" w14:textId="77777777" w:rsidR="00BD1806" w:rsidRDefault="00BD1806" w:rsidP="00231CDA">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79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9B403F"/>
    <w:multiLevelType w:val="hybridMultilevel"/>
    <w:tmpl w:val="F7AC2320"/>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 w15:restartNumberingAfterBreak="0">
    <w:nsid w:val="06005DFF"/>
    <w:multiLevelType w:val="hybridMultilevel"/>
    <w:tmpl w:val="B2C2650E"/>
    <w:lvl w:ilvl="0" w:tplc="81749F64">
      <w:start w:val="1"/>
      <w:numFmt w:val="decimal"/>
      <w:lvlText w:val="%1)"/>
      <w:lvlJc w:val="left"/>
      <w:pPr>
        <w:tabs>
          <w:tab w:val="num" w:pos="700"/>
        </w:tabs>
        <w:ind w:left="624" w:hanging="284"/>
      </w:pPr>
    </w:lvl>
    <w:lvl w:ilvl="1" w:tplc="FFFFFFFF">
      <w:start w:val="2"/>
      <w:numFmt w:val="decimal"/>
      <w:lvlText w:val="%2."/>
      <w:lvlJc w:val="left"/>
      <w:pPr>
        <w:tabs>
          <w:tab w:val="num" w:pos="360"/>
        </w:tabs>
        <w:ind w:left="340" w:hanging="340"/>
      </w:pPr>
    </w:lvl>
    <w:lvl w:ilvl="2" w:tplc="05ACED62">
      <w:start w:val="1"/>
      <w:numFmt w:val="lowerLetter"/>
      <w:lvlText w:val="%3)"/>
      <w:lvlJc w:val="left"/>
      <w:pPr>
        <w:tabs>
          <w:tab w:val="num" w:pos="700"/>
        </w:tabs>
        <w:ind w:left="624" w:hanging="284"/>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3D3275D"/>
    <w:multiLevelType w:val="hybridMultilevel"/>
    <w:tmpl w:val="206E882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E5C4D"/>
    <w:multiLevelType w:val="hybridMultilevel"/>
    <w:tmpl w:val="DC58CDB0"/>
    <w:lvl w:ilvl="0" w:tplc="1C820902">
      <w:start w:val="1"/>
      <w:numFmt w:val="decimal"/>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5" w15:restartNumberingAfterBreak="0">
    <w:nsid w:val="17E54FCE"/>
    <w:multiLevelType w:val="singleLevel"/>
    <w:tmpl w:val="7AB869D6"/>
    <w:lvl w:ilvl="0">
      <w:start w:val="1"/>
      <w:numFmt w:val="decimal"/>
      <w:lvlText w:val="%1."/>
      <w:legacy w:legacy="1" w:legacySpace="0" w:legacyIndent="346"/>
      <w:lvlJc w:val="left"/>
      <w:rPr>
        <w:rFonts w:ascii="Open Sans" w:hAnsi="Open Sans" w:cs="Open Sans" w:hint="default"/>
        <w:i w:val="0"/>
      </w:rPr>
    </w:lvl>
  </w:abstractNum>
  <w:abstractNum w:abstractNumId="6" w15:restartNumberingAfterBreak="0">
    <w:nsid w:val="19CD0975"/>
    <w:multiLevelType w:val="multilevel"/>
    <w:tmpl w:val="FB904DA8"/>
    <w:lvl w:ilvl="0">
      <w:start w:val="1"/>
      <w:numFmt w:val="decimal"/>
      <w:lvlText w:val="%1."/>
      <w:lvlJc w:val="left"/>
      <w:pPr>
        <w:ind w:left="1146" w:hanging="360"/>
      </w:pPr>
    </w:lvl>
    <w:lvl w:ilvl="1">
      <w:start w:val="1"/>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7" w15:restartNumberingAfterBreak="0">
    <w:nsid w:val="1C454774"/>
    <w:multiLevelType w:val="hybridMultilevel"/>
    <w:tmpl w:val="BF221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CE168F1"/>
    <w:multiLevelType w:val="multilevel"/>
    <w:tmpl w:val="9F88AA6C"/>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3906534B"/>
    <w:multiLevelType w:val="hybridMultilevel"/>
    <w:tmpl w:val="01F43BB8"/>
    <w:lvl w:ilvl="0" w:tplc="0415000F">
      <w:start w:val="1"/>
      <w:numFmt w:val="decimal"/>
      <w:lvlText w:val="%1."/>
      <w:lvlJc w:val="left"/>
      <w:pPr>
        <w:ind w:left="720" w:hanging="360"/>
      </w:pPr>
      <w:rPr>
        <w:rFonts w:hint="default"/>
      </w:rPr>
    </w:lvl>
    <w:lvl w:ilvl="1" w:tplc="6B5E81A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F51458"/>
    <w:multiLevelType w:val="hybridMultilevel"/>
    <w:tmpl w:val="6638D516"/>
    <w:lvl w:ilvl="0" w:tplc="6A9AF0A8">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D8D1240"/>
    <w:multiLevelType w:val="hybridMultilevel"/>
    <w:tmpl w:val="E0F0D6DA"/>
    <w:lvl w:ilvl="0" w:tplc="7A8A74EE">
      <w:start w:val="1"/>
      <w:numFmt w:val="decimal"/>
      <w:pStyle w:val="NormalN"/>
      <w:lvlText w:val="%1."/>
      <w:lvlJc w:val="left"/>
      <w:pPr>
        <w:tabs>
          <w:tab w:val="num" w:pos="425"/>
        </w:tabs>
        <w:ind w:left="425" w:hanging="425"/>
      </w:pPr>
      <w:rPr>
        <w:rFonts w:hint="default"/>
        <w:b w:val="0"/>
      </w:rPr>
    </w:lvl>
    <w:lvl w:ilvl="1" w:tplc="639CF646">
      <w:start w:val="1"/>
      <w:numFmt w:val="lowerLetter"/>
      <w:lvlText w:val="%2)"/>
      <w:lvlJc w:val="left"/>
      <w:pPr>
        <w:tabs>
          <w:tab w:val="num" w:pos="1440"/>
        </w:tabs>
        <w:ind w:left="1440" w:hanging="360"/>
      </w:pPr>
    </w:lvl>
    <w:lvl w:ilvl="2" w:tplc="7F14A3F0">
      <w:start w:val="1"/>
      <w:numFmt w:val="decimal"/>
      <w:lvlText w:val="%3."/>
      <w:lvlJc w:val="left"/>
      <w:pPr>
        <w:tabs>
          <w:tab w:val="num" w:pos="2340"/>
        </w:tabs>
        <w:ind w:left="2340" w:hanging="360"/>
      </w:pPr>
      <w:rPr>
        <w:rFonts w:hint="default"/>
      </w:rPr>
    </w:lvl>
    <w:lvl w:ilvl="3" w:tplc="CE449706">
      <w:start w:val="1"/>
      <w:numFmt w:val="decimal"/>
      <w:lvlText w:val="%4."/>
      <w:lvlJc w:val="left"/>
      <w:pPr>
        <w:ind w:left="2880" w:hanging="360"/>
      </w:pPr>
      <w:rPr>
        <w:rFonts w:hint="default"/>
        <w:color w:val="auto"/>
        <w:u w:val="none"/>
      </w:rPr>
    </w:lvl>
    <w:lvl w:ilvl="4" w:tplc="70A046F6">
      <w:start w:val="1"/>
      <w:numFmt w:val="decimal"/>
      <w:lvlText w:val="%5."/>
      <w:lvlJc w:val="left"/>
      <w:pPr>
        <w:ind w:left="3600" w:hanging="360"/>
      </w:pPr>
      <w:rPr>
        <w:rFonts w:hint="default"/>
        <w:color w:val="auto"/>
        <w:u w:val="none"/>
      </w:rPr>
    </w:lvl>
    <w:lvl w:ilvl="5" w:tplc="CF86CBEA">
      <w:start w:val="1"/>
      <w:numFmt w:val="lowerRoman"/>
      <w:lvlText w:val="%6."/>
      <w:lvlJc w:val="right"/>
      <w:pPr>
        <w:tabs>
          <w:tab w:val="num" w:pos="4320"/>
        </w:tabs>
        <w:ind w:left="4320" w:hanging="180"/>
      </w:pPr>
    </w:lvl>
    <w:lvl w:ilvl="6" w:tplc="57804104" w:tentative="1">
      <w:start w:val="1"/>
      <w:numFmt w:val="decimal"/>
      <w:lvlText w:val="%7."/>
      <w:lvlJc w:val="left"/>
      <w:pPr>
        <w:tabs>
          <w:tab w:val="num" w:pos="5040"/>
        </w:tabs>
        <w:ind w:left="5040" w:hanging="360"/>
      </w:pPr>
    </w:lvl>
    <w:lvl w:ilvl="7" w:tplc="C0B6AC4A" w:tentative="1">
      <w:start w:val="1"/>
      <w:numFmt w:val="lowerLetter"/>
      <w:lvlText w:val="%8."/>
      <w:lvlJc w:val="left"/>
      <w:pPr>
        <w:tabs>
          <w:tab w:val="num" w:pos="5760"/>
        </w:tabs>
        <w:ind w:left="5760" w:hanging="360"/>
      </w:pPr>
    </w:lvl>
    <w:lvl w:ilvl="8" w:tplc="05FE1E18" w:tentative="1">
      <w:start w:val="1"/>
      <w:numFmt w:val="lowerRoman"/>
      <w:lvlText w:val="%9."/>
      <w:lvlJc w:val="right"/>
      <w:pPr>
        <w:tabs>
          <w:tab w:val="num" w:pos="6480"/>
        </w:tabs>
        <w:ind w:left="6480" w:hanging="180"/>
      </w:pPr>
    </w:lvl>
  </w:abstractNum>
  <w:abstractNum w:abstractNumId="12" w15:restartNumberingAfterBreak="0">
    <w:nsid w:val="41116DC1"/>
    <w:multiLevelType w:val="hybridMultilevel"/>
    <w:tmpl w:val="2A929AC2"/>
    <w:lvl w:ilvl="0" w:tplc="6F8E169C">
      <w:start w:val="1"/>
      <w:numFmt w:val="decimal"/>
      <w:lvlText w:val="%1."/>
      <w:lvlJc w:val="left"/>
      <w:pPr>
        <w:tabs>
          <w:tab w:val="num" w:pos="786"/>
        </w:tabs>
        <w:ind w:left="766" w:hanging="340"/>
      </w:pPr>
      <w:rPr>
        <w:rFonts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43F31606"/>
    <w:multiLevelType w:val="hybridMultilevel"/>
    <w:tmpl w:val="499C4988"/>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4" w15:restartNumberingAfterBreak="0">
    <w:nsid w:val="4C1336DA"/>
    <w:multiLevelType w:val="hybridMultilevel"/>
    <w:tmpl w:val="8432D292"/>
    <w:lvl w:ilvl="0" w:tplc="E79497AA">
      <w:start w:val="1"/>
      <w:numFmt w:val="decimal"/>
      <w:lvlText w:val="%1."/>
      <w:lvlJc w:val="left"/>
      <w:pPr>
        <w:ind w:left="426"/>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C608C0C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FE309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6CEDF4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F2E186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4064E2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CE48A1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5C2D2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110EE0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D211E06"/>
    <w:multiLevelType w:val="hybridMultilevel"/>
    <w:tmpl w:val="18329028"/>
    <w:lvl w:ilvl="0" w:tplc="1876C840">
      <w:start w:val="1"/>
      <w:numFmt w:val="bullet"/>
      <w:lvlText w:val=""/>
      <w:lvlJc w:val="left"/>
      <w:pPr>
        <w:ind w:left="1080" w:hanging="360"/>
      </w:pPr>
      <w:rPr>
        <w:rFonts w:ascii="Symbol" w:hAnsi="Symbol" w:hint="default"/>
      </w:rPr>
    </w:lvl>
    <w:lvl w:ilvl="1" w:tplc="C7B60A0A" w:tentative="1">
      <w:start w:val="1"/>
      <w:numFmt w:val="bullet"/>
      <w:lvlText w:val="o"/>
      <w:lvlJc w:val="left"/>
      <w:pPr>
        <w:ind w:left="1800" w:hanging="360"/>
      </w:pPr>
      <w:rPr>
        <w:rFonts w:ascii="Courier New" w:hAnsi="Courier New" w:cs="Courier New" w:hint="default"/>
      </w:rPr>
    </w:lvl>
    <w:lvl w:ilvl="2" w:tplc="9E140BF2" w:tentative="1">
      <w:start w:val="1"/>
      <w:numFmt w:val="bullet"/>
      <w:lvlText w:val=""/>
      <w:lvlJc w:val="left"/>
      <w:pPr>
        <w:ind w:left="2520" w:hanging="360"/>
      </w:pPr>
      <w:rPr>
        <w:rFonts w:ascii="Wingdings" w:hAnsi="Wingdings" w:hint="default"/>
      </w:rPr>
    </w:lvl>
    <w:lvl w:ilvl="3" w:tplc="89C60854" w:tentative="1">
      <w:start w:val="1"/>
      <w:numFmt w:val="bullet"/>
      <w:lvlText w:val=""/>
      <w:lvlJc w:val="left"/>
      <w:pPr>
        <w:ind w:left="3240" w:hanging="360"/>
      </w:pPr>
      <w:rPr>
        <w:rFonts w:ascii="Symbol" w:hAnsi="Symbol" w:hint="default"/>
      </w:rPr>
    </w:lvl>
    <w:lvl w:ilvl="4" w:tplc="FABCC374" w:tentative="1">
      <w:start w:val="1"/>
      <w:numFmt w:val="bullet"/>
      <w:lvlText w:val="o"/>
      <w:lvlJc w:val="left"/>
      <w:pPr>
        <w:ind w:left="3960" w:hanging="360"/>
      </w:pPr>
      <w:rPr>
        <w:rFonts w:ascii="Courier New" w:hAnsi="Courier New" w:cs="Courier New" w:hint="default"/>
      </w:rPr>
    </w:lvl>
    <w:lvl w:ilvl="5" w:tplc="C29C69FA" w:tentative="1">
      <w:start w:val="1"/>
      <w:numFmt w:val="bullet"/>
      <w:lvlText w:val=""/>
      <w:lvlJc w:val="left"/>
      <w:pPr>
        <w:ind w:left="4680" w:hanging="360"/>
      </w:pPr>
      <w:rPr>
        <w:rFonts w:ascii="Wingdings" w:hAnsi="Wingdings" w:hint="default"/>
      </w:rPr>
    </w:lvl>
    <w:lvl w:ilvl="6" w:tplc="F90C0C88" w:tentative="1">
      <w:start w:val="1"/>
      <w:numFmt w:val="bullet"/>
      <w:lvlText w:val=""/>
      <w:lvlJc w:val="left"/>
      <w:pPr>
        <w:ind w:left="5400" w:hanging="360"/>
      </w:pPr>
      <w:rPr>
        <w:rFonts w:ascii="Symbol" w:hAnsi="Symbol" w:hint="default"/>
      </w:rPr>
    </w:lvl>
    <w:lvl w:ilvl="7" w:tplc="04C20054" w:tentative="1">
      <w:start w:val="1"/>
      <w:numFmt w:val="bullet"/>
      <w:lvlText w:val="o"/>
      <w:lvlJc w:val="left"/>
      <w:pPr>
        <w:ind w:left="6120" w:hanging="360"/>
      </w:pPr>
      <w:rPr>
        <w:rFonts w:ascii="Courier New" w:hAnsi="Courier New" w:cs="Courier New" w:hint="default"/>
      </w:rPr>
    </w:lvl>
    <w:lvl w:ilvl="8" w:tplc="F9F4CC76" w:tentative="1">
      <w:start w:val="1"/>
      <w:numFmt w:val="bullet"/>
      <w:lvlText w:val=""/>
      <w:lvlJc w:val="left"/>
      <w:pPr>
        <w:ind w:left="6840" w:hanging="360"/>
      </w:pPr>
      <w:rPr>
        <w:rFonts w:ascii="Wingdings" w:hAnsi="Wingdings" w:hint="default"/>
      </w:rPr>
    </w:lvl>
  </w:abstractNum>
  <w:abstractNum w:abstractNumId="16" w15:restartNumberingAfterBreak="0">
    <w:nsid w:val="540D3DED"/>
    <w:multiLevelType w:val="hybridMultilevel"/>
    <w:tmpl w:val="206E882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9B4BF6"/>
    <w:multiLevelType w:val="hybridMultilevel"/>
    <w:tmpl w:val="A01E3AB0"/>
    <w:lvl w:ilvl="0" w:tplc="E2F8D8B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9F7855"/>
    <w:multiLevelType w:val="hybridMultilevel"/>
    <w:tmpl w:val="6D582B9C"/>
    <w:lvl w:ilvl="0" w:tplc="5302C728">
      <w:start w:val="1"/>
      <w:numFmt w:val="lowerLetter"/>
      <w:lvlText w:val="%1)"/>
      <w:lvlJc w:val="left"/>
      <w:pPr>
        <w:ind w:left="720" w:hanging="360"/>
      </w:pPr>
      <w:rPr>
        <w:rFonts w:ascii="Calibri" w:hAnsi="Calibri"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3963F2"/>
    <w:multiLevelType w:val="hybridMultilevel"/>
    <w:tmpl w:val="206E882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6B194A"/>
    <w:multiLevelType w:val="hybridMultilevel"/>
    <w:tmpl w:val="D7820FC8"/>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7CAF08F7"/>
    <w:multiLevelType w:val="multilevel"/>
    <w:tmpl w:val="0040DF8A"/>
    <w:lvl w:ilvl="0">
      <w:start w:val="1"/>
      <w:numFmt w:val="decimal"/>
      <w:lvlText w:val="%1."/>
      <w:lvlJc w:val="left"/>
      <w:pPr>
        <w:ind w:left="720"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lvlOverride w:ilvl="0">
      <w:startOverride w:val="1"/>
    </w:lvlOverride>
  </w:num>
  <w:num w:numId="2">
    <w:abstractNumId w:val="15"/>
  </w:num>
  <w:num w:numId="3">
    <w:abstractNumId w:val="12"/>
  </w:num>
  <w:num w:numId="4">
    <w:abstractNumId w:val="16"/>
  </w:num>
  <w:num w:numId="5">
    <w:abstractNumId w:val="17"/>
  </w:num>
  <w:num w:numId="6">
    <w:abstractNumId w:val="13"/>
  </w:num>
  <w:num w:numId="7">
    <w:abstractNumId w:val="18"/>
  </w:num>
  <w:num w:numId="8">
    <w:abstractNumId w:val="19"/>
  </w:num>
  <w:num w:numId="9">
    <w:abstractNumId w:val="3"/>
  </w:num>
  <w:num w:numId="10">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21"/>
  </w:num>
  <w:num w:numId="13">
    <w:abstractNumId w:val="10"/>
  </w:num>
  <w:num w:numId="14">
    <w:abstractNumId w:val="6"/>
  </w:num>
  <w:num w:numId="15">
    <w:abstractNumId w:val="1"/>
  </w:num>
  <w:num w:numId="16">
    <w:abstractNumId w:val="5"/>
  </w:num>
  <w:num w:numId="17">
    <w:abstractNumId w:val="7"/>
  </w:num>
  <w:num w:numId="18">
    <w:abstractNumId w:val="0"/>
  </w:num>
  <w:num w:numId="19">
    <w:abstractNumId w:val="4"/>
  </w:num>
  <w:num w:numId="20">
    <w:abstractNumId w:val="14"/>
  </w:num>
  <w:num w:numId="21">
    <w:abstractNumId w:val="9"/>
  </w:num>
  <w:num w:numId="22">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olina">
    <w15:presenceInfo w15:providerId="AD" w15:userId="S::kawilk@gddkia.gov.pl::56e5b53b-7116-400e-a420-642f95fffd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8AD"/>
    <w:rsid w:val="0004543F"/>
    <w:rsid w:val="00055A0A"/>
    <w:rsid w:val="00096369"/>
    <w:rsid w:val="000E1361"/>
    <w:rsid w:val="00107844"/>
    <w:rsid w:val="00133355"/>
    <w:rsid w:val="00141E63"/>
    <w:rsid w:val="00143D07"/>
    <w:rsid w:val="001901A1"/>
    <w:rsid w:val="00191AAE"/>
    <w:rsid w:val="001A04F8"/>
    <w:rsid w:val="001A324C"/>
    <w:rsid w:val="001C1DA6"/>
    <w:rsid w:val="001D75BC"/>
    <w:rsid w:val="00201A7C"/>
    <w:rsid w:val="002221D5"/>
    <w:rsid w:val="00231CDA"/>
    <w:rsid w:val="00265C8D"/>
    <w:rsid w:val="002761FA"/>
    <w:rsid w:val="002A727D"/>
    <w:rsid w:val="002B7601"/>
    <w:rsid w:val="002E1D68"/>
    <w:rsid w:val="0030361C"/>
    <w:rsid w:val="00345C51"/>
    <w:rsid w:val="003A65A2"/>
    <w:rsid w:val="003C0647"/>
    <w:rsid w:val="003D3B01"/>
    <w:rsid w:val="003E27A0"/>
    <w:rsid w:val="004045D5"/>
    <w:rsid w:val="004134FC"/>
    <w:rsid w:val="00420E15"/>
    <w:rsid w:val="004576B5"/>
    <w:rsid w:val="004C5E8C"/>
    <w:rsid w:val="00543E0D"/>
    <w:rsid w:val="0056488F"/>
    <w:rsid w:val="005838AD"/>
    <w:rsid w:val="0058657A"/>
    <w:rsid w:val="005B2FD1"/>
    <w:rsid w:val="005B517B"/>
    <w:rsid w:val="005B6EFE"/>
    <w:rsid w:val="005B7144"/>
    <w:rsid w:val="005D37C6"/>
    <w:rsid w:val="0060015D"/>
    <w:rsid w:val="006728C9"/>
    <w:rsid w:val="00677473"/>
    <w:rsid w:val="006B7E1A"/>
    <w:rsid w:val="006F1DE9"/>
    <w:rsid w:val="006F3C6B"/>
    <w:rsid w:val="00704BE8"/>
    <w:rsid w:val="00730FDC"/>
    <w:rsid w:val="007520CA"/>
    <w:rsid w:val="00766F75"/>
    <w:rsid w:val="007733B6"/>
    <w:rsid w:val="00791029"/>
    <w:rsid w:val="00794B2E"/>
    <w:rsid w:val="007B0C2F"/>
    <w:rsid w:val="007C65AD"/>
    <w:rsid w:val="007D4919"/>
    <w:rsid w:val="0080013E"/>
    <w:rsid w:val="0082445F"/>
    <w:rsid w:val="008260F1"/>
    <w:rsid w:val="00836843"/>
    <w:rsid w:val="008467CB"/>
    <w:rsid w:val="008D5C61"/>
    <w:rsid w:val="00920BCC"/>
    <w:rsid w:val="00937231"/>
    <w:rsid w:val="00937AB3"/>
    <w:rsid w:val="0096001A"/>
    <w:rsid w:val="00977A07"/>
    <w:rsid w:val="009960E8"/>
    <w:rsid w:val="009F0EE2"/>
    <w:rsid w:val="009F3701"/>
    <w:rsid w:val="00A676A8"/>
    <w:rsid w:val="00B10459"/>
    <w:rsid w:val="00B1274C"/>
    <w:rsid w:val="00B21548"/>
    <w:rsid w:val="00B24479"/>
    <w:rsid w:val="00B84126"/>
    <w:rsid w:val="00B93053"/>
    <w:rsid w:val="00BB66E1"/>
    <w:rsid w:val="00BB7CAA"/>
    <w:rsid w:val="00BD1806"/>
    <w:rsid w:val="00BE5A8A"/>
    <w:rsid w:val="00BF5D90"/>
    <w:rsid w:val="00C019A6"/>
    <w:rsid w:val="00C529F8"/>
    <w:rsid w:val="00C77133"/>
    <w:rsid w:val="00C94784"/>
    <w:rsid w:val="00D06DBE"/>
    <w:rsid w:val="00D318E1"/>
    <w:rsid w:val="00D33338"/>
    <w:rsid w:val="00D64866"/>
    <w:rsid w:val="00D65CC6"/>
    <w:rsid w:val="00D72410"/>
    <w:rsid w:val="00D72B8C"/>
    <w:rsid w:val="00D771A9"/>
    <w:rsid w:val="00D96642"/>
    <w:rsid w:val="00DF6DBB"/>
    <w:rsid w:val="00E033D4"/>
    <w:rsid w:val="00E43B26"/>
    <w:rsid w:val="00E61AEE"/>
    <w:rsid w:val="00E62A30"/>
    <w:rsid w:val="00E93567"/>
    <w:rsid w:val="00E943A5"/>
    <w:rsid w:val="00EA6DE5"/>
    <w:rsid w:val="00EB1BAD"/>
    <w:rsid w:val="00EC07E4"/>
    <w:rsid w:val="00EC6C28"/>
    <w:rsid w:val="00F067E4"/>
    <w:rsid w:val="00F22908"/>
    <w:rsid w:val="00F9123E"/>
    <w:rsid w:val="00F96C59"/>
    <w:rsid w:val="00F9762F"/>
    <w:rsid w:val="00FC767D"/>
    <w:rsid w:val="00FE2F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D6025"/>
  <w15:chartTrackingRefBased/>
  <w15:docId w15:val="{BA3DB1A2-013D-43C0-B9E1-2DBFC3D9B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76A8"/>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12">
    <w:name w:val="Font Style12"/>
    <w:basedOn w:val="Domylnaczcionkaakapitu"/>
    <w:uiPriority w:val="99"/>
    <w:rsid w:val="00A676A8"/>
    <w:rPr>
      <w:rFonts w:ascii="Arial Unicode MS" w:eastAsia="Arial Unicode MS" w:cs="Arial Unicode MS"/>
      <w:sz w:val="20"/>
      <w:szCs w:val="20"/>
    </w:r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
    <w:basedOn w:val="Normalny"/>
    <w:link w:val="AkapitzlistZnak"/>
    <w:uiPriority w:val="34"/>
    <w:qFormat/>
    <w:rsid w:val="00A676A8"/>
    <w:pPr>
      <w:ind w:left="708"/>
    </w:p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
    <w:link w:val="Akapitzlist"/>
    <w:uiPriority w:val="34"/>
    <w:qFormat/>
    <w:locked/>
    <w:rsid w:val="00A676A8"/>
    <w:rPr>
      <w:rFonts w:ascii="Times New Roman" w:eastAsia="Times New Roman" w:hAnsi="Times New Roman" w:cs="Times New Roman"/>
      <w:w w:val="89"/>
      <w:sz w:val="25"/>
      <w:szCs w:val="20"/>
      <w:lang w:eastAsia="pl-PL"/>
    </w:rPr>
  </w:style>
  <w:style w:type="character" w:customStyle="1" w:styleId="FontStyle93">
    <w:name w:val="Font Style93"/>
    <w:uiPriority w:val="99"/>
    <w:rsid w:val="00A676A8"/>
    <w:rPr>
      <w:rFonts w:ascii="Times New Roman" w:hAnsi="Times New Roman" w:cs="Times New Roman"/>
      <w:sz w:val="20"/>
      <w:szCs w:val="20"/>
    </w:rPr>
  </w:style>
  <w:style w:type="paragraph" w:customStyle="1" w:styleId="NormalN">
    <w:name w:val="Normal N"/>
    <w:basedOn w:val="Normalny"/>
    <w:link w:val="NormalNChar"/>
    <w:qFormat/>
    <w:rsid w:val="00A676A8"/>
    <w:pPr>
      <w:numPr>
        <w:numId w:val="1"/>
      </w:numPr>
      <w:autoSpaceDE/>
      <w:autoSpaceDN/>
      <w:spacing w:before="60" w:after="40" w:line="240" w:lineRule="auto"/>
    </w:pPr>
    <w:rPr>
      <w:rFonts w:ascii="Calibri" w:eastAsia="Calibri" w:hAnsi="Calibri"/>
      <w:w w:val="100"/>
      <w:kern w:val="8"/>
      <w:sz w:val="22"/>
      <w:szCs w:val="22"/>
      <w:lang w:eastAsia="en-US"/>
    </w:rPr>
  </w:style>
  <w:style w:type="character" w:customStyle="1" w:styleId="NormalNChar">
    <w:name w:val="Normal N Char"/>
    <w:link w:val="NormalN"/>
    <w:rsid w:val="00A676A8"/>
    <w:rPr>
      <w:rFonts w:ascii="Calibri" w:eastAsia="Calibri" w:hAnsi="Calibri" w:cs="Times New Roman"/>
      <w:kern w:val="8"/>
    </w:rPr>
  </w:style>
  <w:style w:type="character" w:styleId="Odwoaniedokomentarza">
    <w:name w:val="annotation reference"/>
    <w:basedOn w:val="Domylnaczcionkaakapitu"/>
    <w:uiPriority w:val="99"/>
    <w:semiHidden/>
    <w:unhideWhenUsed/>
    <w:rsid w:val="00836843"/>
    <w:rPr>
      <w:sz w:val="16"/>
      <w:szCs w:val="16"/>
    </w:rPr>
  </w:style>
  <w:style w:type="paragraph" w:styleId="Tekstkomentarza">
    <w:name w:val="annotation text"/>
    <w:basedOn w:val="Normalny"/>
    <w:link w:val="TekstkomentarzaZnak"/>
    <w:uiPriority w:val="99"/>
    <w:semiHidden/>
    <w:unhideWhenUsed/>
    <w:rsid w:val="00836843"/>
    <w:pPr>
      <w:spacing w:line="240" w:lineRule="auto"/>
    </w:pPr>
    <w:rPr>
      <w:sz w:val="20"/>
    </w:rPr>
  </w:style>
  <w:style w:type="character" w:customStyle="1" w:styleId="TekstkomentarzaZnak">
    <w:name w:val="Tekst komentarza Znak"/>
    <w:basedOn w:val="Domylnaczcionkaakapitu"/>
    <w:link w:val="Tekstkomentarza"/>
    <w:uiPriority w:val="99"/>
    <w:semiHidden/>
    <w:rsid w:val="00836843"/>
    <w:rPr>
      <w:rFonts w:ascii="Times New Roman" w:eastAsia="Times New Roman" w:hAnsi="Times New Roman" w:cs="Times New Roman"/>
      <w:w w:val="89"/>
      <w:sz w:val="20"/>
      <w:szCs w:val="20"/>
      <w:lang w:eastAsia="pl-PL"/>
    </w:rPr>
  </w:style>
  <w:style w:type="paragraph" w:styleId="Tematkomentarza">
    <w:name w:val="annotation subject"/>
    <w:basedOn w:val="Tekstkomentarza"/>
    <w:next w:val="Tekstkomentarza"/>
    <w:link w:val="TematkomentarzaZnak"/>
    <w:uiPriority w:val="99"/>
    <w:semiHidden/>
    <w:unhideWhenUsed/>
    <w:rsid w:val="00836843"/>
    <w:rPr>
      <w:b/>
      <w:bCs/>
    </w:rPr>
  </w:style>
  <w:style w:type="character" w:customStyle="1" w:styleId="TematkomentarzaZnak">
    <w:name w:val="Temat komentarza Znak"/>
    <w:basedOn w:val="TekstkomentarzaZnak"/>
    <w:link w:val="Tematkomentarza"/>
    <w:uiPriority w:val="99"/>
    <w:semiHidden/>
    <w:rsid w:val="00836843"/>
    <w:rPr>
      <w:rFonts w:ascii="Times New Roman" w:eastAsia="Times New Roman" w:hAnsi="Times New Roman" w:cs="Times New Roman"/>
      <w:b/>
      <w:bCs/>
      <w:w w:val="89"/>
      <w:sz w:val="20"/>
      <w:szCs w:val="20"/>
      <w:lang w:eastAsia="pl-PL"/>
    </w:rPr>
  </w:style>
  <w:style w:type="paragraph" w:styleId="Tekstdymka">
    <w:name w:val="Balloon Text"/>
    <w:basedOn w:val="Normalny"/>
    <w:link w:val="TekstdymkaZnak"/>
    <w:uiPriority w:val="99"/>
    <w:semiHidden/>
    <w:unhideWhenUsed/>
    <w:rsid w:val="00836843"/>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6843"/>
    <w:rPr>
      <w:rFonts w:ascii="Segoe UI" w:eastAsia="Times New Roman" w:hAnsi="Segoe UI" w:cs="Segoe UI"/>
      <w:w w:val="89"/>
      <w:sz w:val="18"/>
      <w:szCs w:val="18"/>
      <w:lang w:eastAsia="pl-PL"/>
    </w:rPr>
  </w:style>
  <w:style w:type="paragraph" w:styleId="Nagwek">
    <w:name w:val="header"/>
    <w:basedOn w:val="Normalny"/>
    <w:link w:val="NagwekZnak"/>
    <w:uiPriority w:val="99"/>
    <w:unhideWhenUsed/>
    <w:rsid w:val="00231CDA"/>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231CDA"/>
    <w:rPr>
      <w:rFonts w:ascii="Times New Roman" w:eastAsia="Times New Roman" w:hAnsi="Times New Roman" w:cs="Times New Roman"/>
      <w:w w:val="89"/>
      <w:sz w:val="25"/>
      <w:szCs w:val="20"/>
      <w:lang w:eastAsia="pl-PL"/>
    </w:rPr>
  </w:style>
  <w:style w:type="paragraph" w:styleId="Stopka">
    <w:name w:val="footer"/>
    <w:basedOn w:val="Normalny"/>
    <w:link w:val="StopkaZnak"/>
    <w:uiPriority w:val="99"/>
    <w:unhideWhenUsed/>
    <w:rsid w:val="00231CDA"/>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231CDA"/>
    <w:rPr>
      <w:rFonts w:ascii="Times New Roman" w:eastAsia="Times New Roman" w:hAnsi="Times New Roman" w:cs="Times New Roman"/>
      <w:w w:val="89"/>
      <w:sz w:val="25"/>
      <w:szCs w:val="20"/>
      <w:lang w:eastAsia="pl-PL"/>
    </w:rPr>
  </w:style>
  <w:style w:type="paragraph" w:customStyle="1" w:styleId="Default">
    <w:name w:val="Default"/>
    <w:rsid w:val="003A65A2"/>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1726145">
      <w:bodyDiv w:val="1"/>
      <w:marLeft w:val="0"/>
      <w:marRight w:val="0"/>
      <w:marTop w:val="0"/>
      <w:marBottom w:val="0"/>
      <w:divBdr>
        <w:top w:val="none" w:sz="0" w:space="0" w:color="auto"/>
        <w:left w:val="none" w:sz="0" w:space="0" w:color="auto"/>
        <w:bottom w:val="none" w:sz="0" w:space="0" w:color="auto"/>
        <w:right w:val="none" w:sz="0" w:space="0" w:color="auto"/>
      </w:divBdr>
    </w:div>
    <w:div w:id="1363556955">
      <w:bodyDiv w:val="1"/>
      <w:marLeft w:val="0"/>
      <w:marRight w:val="0"/>
      <w:marTop w:val="0"/>
      <w:marBottom w:val="0"/>
      <w:divBdr>
        <w:top w:val="none" w:sz="0" w:space="0" w:color="auto"/>
        <w:left w:val="none" w:sz="0" w:space="0" w:color="auto"/>
        <w:bottom w:val="none" w:sz="0" w:space="0" w:color="auto"/>
        <w:right w:val="none" w:sz="0" w:space="0" w:color="auto"/>
      </w:divBdr>
    </w:div>
    <w:div w:id="1533882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2752</Words>
  <Characters>16518</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Kaliszuk Andrzej</dc:creator>
  <cp:keywords/>
  <dc:description/>
  <cp:lastModifiedBy>Rzeźnicki Piotr</cp:lastModifiedBy>
  <cp:revision>2</cp:revision>
  <cp:lastPrinted>2025-11-19T07:31:00Z</cp:lastPrinted>
  <dcterms:created xsi:type="dcterms:W3CDTF">2025-11-19T12:59:00Z</dcterms:created>
  <dcterms:modified xsi:type="dcterms:W3CDTF">2025-11-19T12:59:00Z</dcterms:modified>
</cp:coreProperties>
</file>